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07DB8E88"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r w:rsidR="00580686">
        <w:rPr>
          <w:rFonts w:cstheme="minorHAnsi"/>
          <w:color w:val="000000" w:themeColor="text1"/>
          <w:sz w:val="20"/>
          <w:szCs w:val="20"/>
        </w:rPr>
        <w:t xml:space="preserve"> dla </w:t>
      </w:r>
      <w:r w:rsidR="00580686" w:rsidRPr="00580686">
        <w:rPr>
          <w:rFonts w:cstheme="minorHAnsi"/>
          <w:color w:val="C00000"/>
          <w:sz w:val="20"/>
          <w:szCs w:val="20"/>
        </w:rPr>
        <w:t>części 4</w:t>
      </w:r>
    </w:p>
    <w:p w14:paraId="2AAE3FB5" w14:textId="32CA95AD" w:rsidR="00A473BE" w:rsidRDefault="00580686" w:rsidP="00580686">
      <w:pPr>
        <w:pStyle w:val="Akapitzlist"/>
        <w:spacing w:before="120" w:line="276" w:lineRule="auto"/>
        <w:ind w:left="284"/>
        <w:jc w:val="right"/>
        <w:outlineLvl w:val="0"/>
        <w:rPr>
          <w:rFonts w:asciiTheme="minorHAnsi" w:hAnsiTheme="minorHAnsi" w:cstheme="minorHAnsi"/>
          <w:b/>
          <w:sz w:val="20"/>
        </w:rPr>
      </w:pPr>
      <w:r w:rsidRPr="00580686">
        <w:rPr>
          <w:rFonts w:asciiTheme="minorHAnsi" w:hAnsiTheme="minorHAnsi" w:cstheme="minorHAnsi"/>
          <w:b/>
          <w:sz w:val="20"/>
        </w:rPr>
        <w:t>POST/DYS/OLD/GZ/02491/2025</w:t>
      </w: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629F75A" w14:textId="77777777" w:rsidR="00ED239F" w:rsidRDefault="00ED239F" w:rsidP="00ED239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Pr>
          <w:rFonts w:asciiTheme="minorHAnsi" w:hAnsiTheme="minorHAnsi" w:cstheme="minorHAnsi"/>
          <w:b/>
          <w:sz w:val="20"/>
        </w:rPr>
        <w:t xml:space="preserve">mówienia </w:t>
      </w:r>
      <w:bookmarkStart w:id="2" w:name="_GoBack"/>
      <w:bookmarkEnd w:id="2"/>
    </w:p>
    <w:p w14:paraId="23030ADE" w14:textId="4AA7A7A8" w:rsidR="00ED239F" w:rsidRPr="007457F5" w:rsidRDefault="00ED239F" w:rsidP="009D6736">
      <w:pPr>
        <w:pStyle w:val="Akapitzlist"/>
        <w:numPr>
          <w:ilvl w:val="1"/>
          <w:numId w:val="2"/>
        </w:numPr>
        <w:spacing w:before="120" w:line="276" w:lineRule="auto"/>
        <w:outlineLvl w:val="0"/>
        <w:rPr>
          <w:rFonts w:asciiTheme="minorHAnsi" w:hAnsiTheme="minorHAnsi" w:cstheme="minorHAnsi"/>
          <w:b/>
          <w:sz w:val="20"/>
          <w:u w:val="single"/>
        </w:rPr>
      </w:pPr>
      <w:r w:rsidRPr="005A7035">
        <w:rPr>
          <w:rFonts w:asciiTheme="minorHAnsi" w:hAnsiTheme="minorHAnsi" w:cstheme="minorHAnsi"/>
          <w:sz w:val="20"/>
        </w:rPr>
        <w:t>Przedmiotem postępowania zakupowego j</w:t>
      </w:r>
      <w:r>
        <w:rPr>
          <w:rFonts w:asciiTheme="minorHAnsi" w:hAnsiTheme="minorHAnsi" w:cstheme="minorHAnsi"/>
          <w:sz w:val="20"/>
        </w:rPr>
        <w:t xml:space="preserve">est </w:t>
      </w:r>
      <w:r w:rsidRPr="008B2790">
        <w:rPr>
          <w:rFonts w:asciiTheme="minorHAnsi" w:hAnsiTheme="minorHAnsi" w:cstheme="minorHAnsi"/>
          <w:sz w:val="20"/>
        </w:rPr>
        <w:t>opracowanie dokumentacji projektowej w branży elektroenergetyczne</w:t>
      </w:r>
      <w:r>
        <w:rPr>
          <w:rFonts w:asciiTheme="minorHAnsi" w:hAnsiTheme="minorHAnsi" w:cstheme="minorHAnsi"/>
          <w:sz w:val="20"/>
        </w:rPr>
        <w:t xml:space="preserve">j na terenie działania OŁD w </w:t>
      </w:r>
      <w:r w:rsidR="00652603" w:rsidRPr="000B37F5">
        <w:rPr>
          <w:rFonts w:asciiTheme="minorHAnsi" w:hAnsiTheme="minorHAnsi" w:cstheme="minorHAnsi"/>
          <w:b/>
          <w:sz w:val="20"/>
          <w:u w:val="single"/>
        </w:rPr>
        <w:t xml:space="preserve">RE </w:t>
      </w:r>
      <w:r w:rsidR="009D6736" w:rsidRPr="009D6736">
        <w:rPr>
          <w:rFonts w:asciiTheme="minorHAnsi" w:hAnsiTheme="minorHAnsi" w:cstheme="minorHAnsi"/>
          <w:b/>
          <w:sz w:val="20"/>
          <w:u w:val="single"/>
        </w:rPr>
        <w:t>Sieradz</w:t>
      </w:r>
      <w:r w:rsidR="00884205" w:rsidRPr="000B37F5">
        <w:rPr>
          <w:rFonts w:asciiTheme="minorHAnsi" w:hAnsiTheme="minorHAnsi" w:cstheme="minorHAnsi"/>
          <w:b/>
          <w:sz w:val="20"/>
        </w:rPr>
        <w:t xml:space="preserve"> </w:t>
      </w:r>
      <w:r w:rsidR="00DB55E3" w:rsidRPr="00ED53BB">
        <w:rPr>
          <w:rFonts w:asciiTheme="minorHAnsi" w:hAnsiTheme="minorHAnsi" w:cstheme="minorHAnsi"/>
          <w:sz w:val="20"/>
        </w:rPr>
        <w:t>dla zadania pn.</w:t>
      </w:r>
      <w:r w:rsidR="009600E6">
        <w:rPr>
          <w:rFonts w:asciiTheme="minorHAnsi" w:hAnsiTheme="minorHAnsi" w:cstheme="minorHAnsi"/>
          <w:b/>
          <w:sz w:val="20"/>
          <w:u w:val="single"/>
        </w:rPr>
        <w:t xml:space="preserve"> </w:t>
      </w:r>
      <w:r w:rsidR="00B20F22">
        <w:rPr>
          <w:rFonts w:asciiTheme="minorHAnsi" w:hAnsiTheme="minorHAnsi" w:cstheme="minorHAnsi"/>
          <w:b/>
          <w:sz w:val="20"/>
          <w:u w:val="single"/>
        </w:rPr>
        <w:t>„</w:t>
      </w:r>
      <w:r w:rsidR="009D6736" w:rsidRPr="009D6736">
        <w:rPr>
          <w:rFonts w:asciiTheme="minorHAnsi" w:hAnsiTheme="minorHAnsi" w:cstheme="minorHAnsi"/>
          <w:b/>
          <w:sz w:val="20"/>
          <w:u w:val="single"/>
        </w:rPr>
        <w:t xml:space="preserve">3-0283 Goszczanów 1 – wymiana przewodów linii napowietrznej nN wraz z przyłączami w miejscowości Goszczanów gm. Goszczanów </w:t>
      </w:r>
      <w:r w:rsidR="009600E6" w:rsidRPr="009600E6">
        <w:rPr>
          <w:rFonts w:asciiTheme="minorHAnsi" w:hAnsiTheme="minorHAnsi" w:cstheme="minorHAnsi"/>
          <w:b/>
          <w:sz w:val="20"/>
          <w:u w:val="single"/>
        </w:rPr>
        <w:t>"</w:t>
      </w:r>
      <w:r w:rsidR="00652603" w:rsidRPr="007457F5">
        <w:rPr>
          <w:rFonts w:asciiTheme="minorHAnsi" w:hAnsiTheme="minorHAnsi" w:cstheme="minorHAnsi"/>
          <w:b/>
          <w:sz w:val="20"/>
        </w:rPr>
        <w:t xml:space="preserve"> </w:t>
      </w:r>
      <w:r w:rsidR="00652603" w:rsidRPr="007457F5">
        <w:rPr>
          <w:rFonts w:asciiTheme="minorHAnsi" w:hAnsiTheme="minorHAnsi" w:cstheme="minorHAnsi"/>
          <w:sz w:val="20"/>
        </w:rPr>
        <w:t>–</w:t>
      </w:r>
      <w:r w:rsidR="00652603" w:rsidRPr="007457F5">
        <w:rPr>
          <w:rFonts w:asciiTheme="minorHAnsi" w:hAnsiTheme="minorHAnsi" w:cstheme="minorHAnsi"/>
          <w:b/>
          <w:sz w:val="20"/>
        </w:rPr>
        <w:t xml:space="preserve"> </w:t>
      </w:r>
      <w:r w:rsidR="00652603" w:rsidRPr="007457F5">
        <w:rPr>
          <w:rFonts w:asciiTheme="minorHAnsi" w:hAnsiTheme="minorHAnsi" w:cstheme="minorHAnsi"/>
          <w:sz w:val="20"/>
        </w:rPr>
        <w:t>zgodnie z załącznikiem nr</w:t>
      </w:r>
      <w:r w:rsidR="00652603" w:rsidRPr="007457F5">
        <w:rPr>
          <w:rFonts w:asciiTheme="minorHAnsi" w:hAnsiTheme="minorHAnsi" w:cstheme="minorHAnsi"/>
          <w:b/>
          <w:sz w:val="20"/>
        </w:rPr>
        <w:t xml:space="preserve"> 1.7 do SWZ</w:t>
      </w:r>
      <w:r w:rsidRPr="007457F5">
        <w:rPr>
          <w:rFonts w:asciiTheme="minorHAnsi" w:hAnsiTheme="minorHAnsi" w:cstheme="minorHAnsi"/>
          <w:sz w:val="20"/>
        </w:rPr>
        <w:t>.</w:t>
      </w:r>
    </w:p>
    <w:p w14:paraId="46C4B1F4" w14:textId="77777777" w:rsidR="00ED239F" w:rsidRPr="005A7035" w:rsidRDefault="00ED239F" w:rsidP="00ED239F">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Pr>
          <w:rFonts w:asciiTheme="minorHAnsi" w:hAnsiTheme="minorHAnsi" w:cstheme="minorHAnsi"/>
          <w:sz w:val="20"/>
        </w:rPr>
        <w:t>zobowiązany będzie do rozpisania</w:t>
      </w:r>
      <w:r w:rsidRPr="005A7035">
        <w:rPr>
          <w:rFonts w:asciiTheme="minorHAnsi" w:hAnsiTheme="minorHAnsi" w:cstheme="minorHAnsi"/>
          <w:sz w:val="20"/>
        </w:rPr>
        <w:t xml:space="preserve"> </w:t>
      </w:r>
      <w:r>
        <w:rPr>
          <w:rFonts w:asciiTheme="minorHAnsi" w:hAnsiTheme="minorHAnsi" w:cstheme="minorHAnsi"/>
          <w:sz w:val="20"/>
        </w:rPr>
        <w:t>ewentualnych</w:t>
      </w:r>
      <w:r w:rsidRPr="005A7035">
        <w:rPr>
          <w:rFonts w:asciiTheme="minorHAnsi" w:hAnsiTheme="minorHAnsi" w:cstheme="minorHAnsi"/>
          <w:sz w:val="20"/>
        </w:rPr>
        <w:t xml:space="preserve"> materiałów lub </w:t>
      </w:r>
      <w:r>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Pr>
          <w:rFonts w:asciiTheme="minorHAnsi" w:hAnsiTheme="minorHAnsi" w:cstheme="minorHAnsi"/>
          <w:sz w:val="20"/>
        </w:rPr>
        <w:br/>
      </w:r>
      <w:r w:rsidRPr="005A7035">
        <w:rPr>
          <w:rFonts w:asciiTheme="minorHAnsi" w:hAnsiTheme="minorHAnsi" w:cstheme="minorHAnsi"/>
          <w:sz w:val="20"/>
        </w:rPr>
        <w:t>w dokumentacji.</w:t>
      </w:r>
    </w:p>
    <w:p w14:paraId="02EBA62D" w14:textId="77777777" w:rsidR="00ED239F" w:rsidRDefault="00ED239F" w:rsidP="00ED239F">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552B93B" w14:textId="77777777" w:rsidR="00ED239F" w:rsidRDefault="00ED239F" w:rsidP="00ED239F">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7198DEB4" w14:textId="77777777" w:rsidR="00ED239F" w:rsidRDefault="00ED239F" w:rsidP="00ED239F">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Pr="00E34752">
        <w:rPr>
          <w:rFonts w:asciiTheme="minorHAnsi" w:hAnsiTheme="minorHAnsi" w:cstheme="minorHAnsi"/>
          <w:sz w:val="20"/>
        </w:rPr>
        <w:t xml:space="preserve">danymi wyjściowymi do projektowania/warunkami przyłączenia do sieci </w:t>
      </w:r>
      <w:r>
        <w:rPr>
          <w:rFonts w:asciiTheme="minorHAnsi" w:hAnsiTheme="minorHAnsi" w:cstheme="minorHAnsi"/>
          <w:sz w:val="20"/>
        </w:rPr>
        <w:t>oraz z </w:t>
      </w:r>
      <w:r w:rsidRPr="00295838">
        <w:rPr>
          <w:rFonts w:asciiTheme="minorHAnsi" w:hAnsiTheme="minorHAnsi" w:cstheme="minorHAnsi"/>
          <w:sz w:val="20"/>
        </w:rPr>
        <w:t xml:space="preserve">planowaną lokalizacją </w:t>
      </w:r>
      <w:r>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Pr>
          <w:rFonts w:asciiTheme="minorHAnsi" w:hAnsiTheme="minorHAnsi" w:cstheme="minorHAnsi"/>
          <w:sz w:val="20"/>
        </w:rPr>
        <w:t>dministracja - gminy, starostwa </w:t>
      </w:r>
      <w:r w:rsidRPr="00295838">
        <w:rPr>
          <w:rFonts w:asciiTheme="minorHAnsi" w:hAnsiTheme="minorHAnsi" w:cstheme="minorHAnsi"/>
          <w:sz w:val="20"/>
        </w:rPr>
        <w:t>itp.).</w:t>
      </w:r>
    </w:p>
    <w:p w14:paraId="10A4A12B" w14:textId="77777777" w:rsidR="00ED239F" w:rsidRPr="00EB721C" w:rsidRDefault="00ED239F" w:rsidP="00ED239F">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w:t>
      </w:r>
      <w:r w:rsidRPr="00EB721C">
        <w:rPr>
          <w:rFonts w:ascii="Calibri" w:hAnsi="Calibri" w:cs="Calibri"/>
          <w:sz w:val="20"/>
        </w:rPr>
        <w:t xml:space="preserve">stanowiącego </w:t>
      </w:r>
      <w:r w:rsidRPr="00EB721C">
        <w:rPr>
          <w:rFonts w:ascii="Calibri" w:hAnsi="Calibri" w:cs="Calibri"/>
          <w:b/>
          <w:sz w:val="20"/>
        </w:rPr>
        <w:t xml:space="preserve">Załącznik nr </w:t>
      </w:r>
      <w:r>
        <w:rPr>
          <w:rFonts w:ascii="Calibri" w:hAnsi="Calibri" w:cs="Calibri"/>
          <w:b/>
          <w:sz w:val="20"/>
        </w:rPr>
        <w:t>5</w:t>
      </w:r>
      <w:r w:rsidRPr="00EB721C">
        <w:rPr>
          <w:rFonts w:ascii="Calibri" w:hAnsi="Calibri" w:cs="Calibri"/>
          <w:b/>
          <w:sz w:val="20"/>
        </w:rPr>
        <w:t xml:space="preserve"> do SWZ</w:t>
      </w:r>
      <w:r w:rsidRPr="00EB721C">
        <w:rPr>
          <w:rFonts w:ascii="Calibri" w:hAnsi="Calibri" w:cs="Calibri"/>
          <w:sz w:val="20"/>
        </w:rPr>
        <w:t>.</w:t>
      </w:r>
    </w:p>
    <w:p w14:paraId="16C7B92D" w14:textId="77777777" w:rsidR="00ED239F" w:rsidRPr="00EB721C" w:rsidRDefault="00ED239F" w:rsidP="00ED239F">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 w ofercie wymaganych przez Zamawiającego warunków.</w:t>
      </w:r>
    </w:p>
    <w:p w14:paraId="0717C2ED" w14:textId="77777777" w:rsidR="00ED239F" w:rsidRPr="00EB721C" w:rsidRDefault="00ED239F" w:rsidP="00ED239F">
      <w:pPr>
        <w:pStyle w:val="Akapitzlist"/>
        <w:spacing w:before="120" w:line="276" w:lineRule="auto"/>
        <w:ind w:left="284"/>
        <w:outlineLvl w:val="0"/>
        <w:rPr>
          <w:rFonts w:ascii="Calibri" w:hAnsi="Calibri" w:cs="Calibri"/>
          <w:sz w:val="20"/>
        </w:rPr>
      </w:pPr>
    </w:p>
    <w:p w14:paraId="359DADD4" w14:textId="77777777" w:rsidR="00ED239F" w:rsidRPr="00EB721C" w:rsidRDefault="00ED239F" w:rsidP="00ED239F">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7D226C89"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Pr>
          <w:rFonts w:ascii="Calibri" w:hAnsi="Calibri" w:cs="Calibri"/>
          <w:sz w:val="20"/>
        </w:rPr>
        <w:t>umowa pisemna, której wzór jest </w:t>
      </w:r>
      <w:r w:rsidRPr="00EB721C">
        <w:rPr>
          <w:rFonts w:ascii="Calibri" w:hAnsi="Calibri" w:cs="Calibri"/>
          <w:sz w:val="20"/>
        </w:rPr>
        <w:t>załącznikiem do SWZ.</w:t>
      </w:r>
    </w:p>
    <w:p w14:paraId="2CAAD1C3"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303DE169"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50FD3C21"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Pr>
          <w:rFonts w:ascii="Calibri" w:hAnsi="Calibri" w:cs="Calibri"/>
          <w:sz w:val="20"/>
        </w:rPr>
        <w:t>aścicieli nieruchomości określa </w:t>
      </w:r>
      <w:r w:rsidRPr="00556820">
        <w:rPr>
          <w:rFonts w:ascii="Calibri" w:hAnsi="Calibri" w:cs="Calibri"/>
          <w:sz w:val="20"/>
        </w:rPr>
        <w:t>Załącznik nr 1.1.</w:t>
      </w:r>
    </w:p>
    <w:p w14:paraId="1DF8A6AA"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Pr>
          <w:rFonts w:ascii="Calibri" w:hAnsi="Calibri" w:cs="Calibri"/>
          <w:sz w:val="20"/>
        </w:rPr>
        <w:t xml:space="preserve"> do kosztorysowania, stanowiące </w:t>
      </w:r>
      <w:r w:rsidRPr="00556820">
        <w:rPr>
          <w:rFonts w:ascii="Calibri" w:hAnsi="Calibri" w:cs="Calibri"/>
          <w:sz w:val="20"/>
        </w:rPr>
        <w:t>Załącznik nr 1.2.</w:t>
      </w:r>
    </w:p>
    <w:p w14:paraId="671E9814" w14:textId="77777777" w:rsidR="00ED239F" w:rsidRPr="00EB721C" w:rsidRDefault="00ED239F" w:rsidP="00ED239F">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1BBD2CAE"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Pr>
          <w:rFonts w:ascii="Calibri" w:hAnsi="Calibri" w:cs="Calibri"/>
          <w:sz w:val="20"/>
        </w:rPr>
        <w:t>koncepcja jest podstawą dalszej </w:t>
      </w:r>
      <w:r w:rsidRPr="00EB721C">
        <w:rPr>
          <w:rFonts w:ascii="Calibri" w:hAnsi="Calibri" w:cs="Calibri"/>
          <w:sz w:val="20"/>
        </w:rPr>
        <w:t>realizacji prac projektowych.</w:t>
      </w:r>
    </w:p>
    <w:p w14:paraId="4367DAE3" w14:textId="77777777" w:rsidR="00ED239F" w:rsidRPr="00EB721C"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Pr>
          <w:rFonts w:ascii="Calibri" w:hAnsi="Calibri" w:cs="Calibri"/>
          <w:sz w:val="20"/>
        </w:rPr>
        <w:t xml:space="preserve"> z PGE Dystrybucja S.A. Oddział Łódź</w:t>
      </w:r>
    </w:p>
    <w:p w14:paraId="024521D7" w14:textId="77777777" w:rsidR="00ED239F" w:rsidRPr="00EB721C" w:rsidRDefault="00ED239F" w:rsidP="00ED239F">
      <w:pPr>
        <w:pStyle w:val="Akapitzlist"/>
        <w:spacing w:before="120" w:line="276" w:lineRule="auto"/>
        <w:ind w:left="284"/>
        <w:outlineLvl w:val="0"/>
        <w:rPr>
          <w:rFonts w:ascii="Calibri" w:hAnsi="Calibri" w:cs="Calibri"/>
          <w:b/>
          <w:sz w:val="20"/>
        </w:rPr>
      </w:pPr>
    </w:p>
    <w:p w14:paraId="312FF3BF" w14:textId="77777777" w:rsidR="00ED239F" w:rsidRPr="00EB721C" w:rsidRDefault="00ED239F" w:rsidP="00ED239F">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Termin realizacji zamówienia</w:t>
      </w:r>
    </w:p>
    <w:p w14:paraId="17A6BA89" w14:textId="28D31A2B" w:rsidR="00ED239F" w:rsidRPr="00403502" w:rsidRDefault="000B37F5" w:rsidP="00ED239F">
      <w:pPr>
        <w:pStyle w:val="Akapitzlist"/>
        <w:spacing w:before="120" w:line="276" w:lineRule="auto"/>
        <w:ind w:left="284"/>
        <w:outlineLvl w:val="0"/>
        <w:rPr>
          <w:rFonts w:ascii="Calibri" w:hAnsi="Calibri" w:cs="Calibri"/>
          <w:sz w:val="20"/>
        </w:rPr>
      </w:pPr>
      <w:r>
        <w:rPr>
          <w:rFonts w:ascii="Calibri" w:hAnsi="Calibri" w:cs="Calibri"/>
          <w:b/>
          <w:sz w:val="20"/>
          <w:u w:val="single"/>
        </w:rPr>
        <w:t>1</w:t>
      </w:r>
      <w:r w:rsidR="009D6736">
        <w:rPr>
          <w:rFonts w:ascii="Calibri" w:hAnsi="Calibri" w:cs="Calibri"/>
          <w:b/>
          <w:sz w:val="20"/>
          <w:u w:val="single"/>
        </w:rPr>
        <w:t>2</w:t>
      </w:r>
      <w:r>
        <w:rPr>
          <w:rFonts w:ascii="Calibri" w:hAnsi="Calibri" w:cs="Calibri"/>
          <w:b/>
          <w:sz w:val="20"/>
          <w:u w:val="single"/>
        </w:rPr>
        <w:t xml:space="preserve"> miesięcy</w:t>
      </w:r>
      <w:r w:rsidR="001170F6">
        <w:rPr>
          <w:rFonts w:ascii="Calibri" w:hAnsi="Calibri" w:cs="Calibri"/>
          <w:b/>
          <w:sz w:val="20"/>
          <w:u w:val="single"/>
        </w:rPr>
        <w:t xml:space="preserve"> </w:t>
      </w:r>
      <w:r w:rsidR="00403502" w:rsidRPr="00403502">
        <w:rPr>
          <w:rFonts w:ascii="Calibri" w:hAnsi="Calibri" w:cs="Calibri"/>
          <w:sz w:val="20"/>
        </w:rPr>
        <w:t>od dnia podpisania umowy</w:t>
      </w:r>
      <w:r w:rsidR="00ED239F" w:rsidRPr="00403502">
        <w:rPr>
          <w:rFonts w:ascii="Calibri" w:hAnsi="Calibri" w:cs="Calibri"/>
          <w:sz w:val="20"/>
        </w:rPr>
        <w:t>.</w:t>
      </w:r>
    </w:p>
    <w:p w14:paraId="724EE392" w14:textId="77777777" w:rsidR="00ED239F" w:rsidRDefault="00ED239F" w:rsidP="00ED239F">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z</w:t>
      </w:r>
      <w:r>
        <w:rPr>
          <w:rFonts w:asciiTheme="minorHAnsi" w:hAnsiTheme="minorHAnsi" w:cstheme="minorHAnsi"/>
          <w:sz w:val="20"/>
        </w:rPr>
        <w:t xml:space="preserve"> Projektem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577D5505" w14:textId="77777777" w:rsidR="00ED239F" w:rsidRDefault="00ED239F" w:rsidP="00ED239F">
      <w:pPr>
        <w:pStyle w:val="Akapitzlist"/>
        <w:spacing w:before="120" w:line="276" w:lineRule="auto"/>
        <w:ind w:left="284"/>
        <w:outlineLvl w:val="0"/>
        <w:rPr>
          <w:rFonts w:asciiTheme="minorHAnsi" w:hAnsiTheme="minorHAnsi" w:cstheme="minorHAnsi"/>
          <w:sz w:val="20"/>
        </w:rPr>
      </w:pPr>
    </w:p>
    <w:p w14:paraId="7E3379C1" w14:textId="77777777" w:rsidR="00ED239F" w:rsidRPr="004B4556" w:rsidRDefault="00ED239F" w:rsidP="00ED239F">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7D2D242" w14:textId="77777777" w:rsidR="00ED239F" w:rsidRDefault="00ED239F" w:rsidP="00ED239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Pr="00BC792F">
        <w:rPr>
          <w:rFonts w:asciiTheme="minorHAnsi" w:hAnsiTheme="minorHAnsi" w:cstheme="minorHAnsi"/>
          <w:sz w:val="20"/>
        </w:rPr>
        <w:t>udziela rękojmi i gwarancji z tytułu wad i usterek dokumentacji stanowiącej przedmiot zamówienia na okres prowadzenia robót oraz dodatkowo na okres</w:t>
      </w:r>
      <w:r>
        <w:rPr>
          <w:rFonts w:asciiTheme="minorHAnsi" w:hAnsiTheme="minorHAnsi" w:cstheme="minorHAnsi"/>
          <w:sz w:val="20"/>
        </w:rPr>
        <w:t xml:space="preserve"> jednego roku liczonego od dnia </w:t>
      </w:r>
      <w:r w:rsidRPr="00BC792F">
        <w:rPr>
          <w:rFonts w:asciiTheme="minorHAnsi" w:hAnsiTheme="minorHAnsi" w:cstheme="minorHAnsi"/>
          <w:sz w:val="20"/>
        </w:rPr>
        <w:t>odbioru robót zrealizowanych według jego dokumentacji proje</w:t>
      </w:r>
      <w:r>
        <w:rPr>
          <w:rFonts w:asciiTheme="minorHAnsi" w:hAnsiTheme="minorHAnsi" w:cstheme="minorHAnsi"/>
          <w:sz w:val="20"/>
        </w:rPr>
        <w:t xml:space="preserve">ktowej, </w:t>
      </w:r>
      <w:r>
        <w:rPr>
          <w:rFonts w:asciiTheme="minorHAnsi" w:hAnsiTheme="minorHAnsi" w:cstheme="minorHAnsi"/>
          <w:sz w:val="20"/>
        </w:rPr>
        <w:lastRenderedPageBreak/>
        <w:t>jednak nie krócej niż 2 </w:t>
      </w:r>
      <w:r w:rsidRPr="00BC792F">
        <w:rPr>
          <w:rFonts w:asciiTheme="minorHAnsi" w:hAnsiTheme="minorHAnsi" w:cstheme="minorHAnsi"/>
          <w:sz w:val="20"/>
        </w:rPr>
        <w:t>lata od podpisania protokołu odbioru końc</w:t>
      </w:r>
      <w:r>
        <w:rPr>
          <w:rFonts w:asciiTheme="minorHAnsi" w:hAnsiTheme="minorHAnsi" w:cstheme="minorHAnsi"/>
          <w:sz w:val="20"/>
        </w:rPr>
        <w:t>owego dokumentacji. Bieg okresu </w:t>
      </w:r>
      <w:r w:rsidRPr="00BC792F">
        <w:rPr>
          <w:rFonts w:asciiTheme="minorHAnsi" w:hAnsiTheme="minorHAnsi" w:cstheme="minorHAnsi"/>
          <w:sz w:val="20"/>
        </w:rPr>
        <w:t>rękojmi i gwarancji rozpoczyna się od dnia końcowego odbioru dokumentacji stanowiącej przedmiot umowy.</w:t>
      </w:r>
    </w:p>
    <w:p w14:paraId="0DD8EC3F" w14:textId="77777777" w:rsidR="00ED239F" w:rsidRPr="004B4556" w:rsidRDefault="00ED239F" w:rsidP="00ED239F">
      <w:pPr>
        <w:pStyle w:val="Akapitzlist"/>
        <w:spacing w:before="120" w:line="276" w:lineRule="auto"/>
        <w:ind w:left="426"/>
        <w:outlineLvl w:val="0"/>
        <w:rPr>
          <w:rFonts w:asciiTheme="minorHAnsi" w:hAnsiTheme="minorHAnsi" w:cstheme="minorHAnsi"/>
          <w:sz w:val="20"/>
        </w:rPr>
      </w:pPr>
    </w:p>
    <w:p w14:paraId="55EBDE30" w14:textId="77777777" w:rsidR="00ED239F" w:rsidRPr="004B4556" w:rsidRDefault="00ED239F" w:rsidP="00ED239F">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54B7C535" w14:textId="77777777" w:rsidR="00ED239F" w:rsidRDefault="00ED239F" w:rsidP="00ED239F">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 xml:space="preserve">nie dopuszcza </w:t>
      </w:r>
      <w:r>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29156011" w14:textId="77777777" w:rsidR="00ED239F" w:rsidRDefault="00ED239F" w:rsidP="00ED239F"/>
    <w:p w14:paraId="34132F8A" w14:textId="77777777" w:rsidR="00ED239F" w:rsidRPr="00DA054A" w:rsidRDefault="00ED239F" w:rsidP="00ED239F">
      <w:pPr>
        <w:rPr>
          <w:rFonts w:asciiTheme="minorHAnsi" w:hAnsiTheme="minorHAnsi" w:cstheme="minorHAnsi"/>
          <w:b/>
          <w:sz w:val="20"/>
        </w:rPr>
      </w:pPr>
      <w:r w:rsidRPr="00DA054A">
        <w:rPr>
          <w:rFonts w:asciiTheme="minorHAnsi" w:hAnsiTheme="minorHAnsi" w:cstheme="minorHAnsi"/>
          <w:b/>
          <w:sz w:val="20"/>
        </w:rPr>
        <w:t>Załączniki:</w:t>
      </w:r>
      <w:r>
        <w:rPr>
          <w:rFonts w:asciiTheme="minorHAnsi" w:hAnsiTheme="minorHAnsi" w:cstheme="minorHAnsi"/>
          <w:b/>
          <w:sz w:val="20"/>
        </w:rPr>
        <w:t xml:space="preserve"> </w:t>
      </w:r>
    </w:p>
    <w:p w14:paraId="5F137FEC" w14:textId="77777777" w:rsidR="00ED239F" w:rsidRPr="00DA054A" w:rsidRDefault="00ED239F" w:rsidP="00ED239F">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0A1F62D2" w14:textId="77777777" w:rsidR="00ED239F" w:rsidRPr="00DA054A" w:rsidRDefault="00ED239F" w:rsidP="00ED239F">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711EBCD8" w14:textId="77777777" w:rsidR="00ED239F" w:rsidRPr="0082551D" w:rsidRDefault="00ED239F" w:rsidP="00ED239F">
      <w:pPr>
        <w:rPr>
          <w:rFonts w:asciiTheme="minorHAnsi" w:hAnsiTheme="minorHAnsi" w:cstheme="minorHAnsi"/>
          <w:sz w:val="20"/>
        </w:rPr>
      </w:pPr>
      <w:r>
        <w:rPr>
          <w:rFonts w:asciiTheme="minorHAnsi" w:hAnsiTheme="minorHAnsi" w:cstheme="minorHAnsi"/>
          <w:sz w:val="20"/>
        </w:rPr>
        <w:t xml:space="preserve">Załącznik nr 1.3 – </w:t>
      </w:r>
      <w:r w:rsidRPr="0082551D">
        <w:rPr>
          <w:rFonts w:asciiTheme="minorHAnsi" w:hAnsiTheme="minorHAnsi" w:cstheme="minorHAnsi"/>
          <w:bCs/>
          <w:iCs/>
          <w:sz w:val="20"/>
        </w:rPr>
        <w:t xml:space="preserve">Wzór umowy o udostępnieniu nieruchomości </w:t>
      </w:r>
      <w:r w:rsidRPr="0082551D">
        <w:rPr>
          <w:rFonts w:asciiTheme="minorHAnsi" w:hAnsiTheme="minorHAnsi" w:cstheme="minorHAnsi"/>
          <w:sz w:val="20"/>
        </w:rPr>
        <w:t>w celu budowy urządzeń energetycznych</w:t>
      </w:r>
    </w:p>
    <w:p w14:paraId="433FB144"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Załącznik nr 1.4 – Wzór porozumienia o ustanowienie nieodpłatnej służebności przesyłu</w:t>
      </w:r>
    </w:p>
    <w:p w14:paraId="7D804ED9"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Załącznik nr 1.5  – Wzór porozumienia o ustanowienie odpłatnej służebności przesyłu</w:t>
      </w:r>
    </w:p>
    <w:p w14:paraId="3E5DD02C"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 xml:space="preserve">Załącznik nr 1.6 – Wytyczne dla projektantów – układanie kabli SN metodą płużenia </w:t>
      </w:r>
    </w:p>
    <w:p w14:paraId="3007ECD8" w14:textId="2B97E99A" w:rsidR="00ED239F" w:rsidRDefault="00ED239F" w:rsidP="00ED239F">
      <w:pPr>
        <w:rPr>
          <w:rFonts w:asciiTheme="minorHAnsi" w:hAnsiTheme="minorHAnsi" w:cstheme="minorHAnsi"/>
          <w:sz w:val="20"/>
        </w:rPr>
      </w:pPr>
      <w:r w:rsidRPr="0082551D">
        <w:rPr>
          <w:rFonts w:asciiTheme="minorHAnsi" w:hAnsiTheme="minorHAnsi" w:cstheme="minorHAnsi"/>
          <w:sz w:val="20"/>
        </w:rPr>
        <w:t>Załącznik nr 1.7 – Specyfikacja techniczna</w:t>
      </w:r>
    </w:p>
    <w:p w14:paraId="0624CAE7" w14:textId="3AB003C3" w:rsidR="007848A6" w:rsidRDefault="0068677C" w:rsidP="005C1B92">
      <w:pPr>
        <w:rPr>
          <w:rFonts w:asciiTheme="minorHAnsi" w:hAnsiTheme="minorHAnsi" w:cstheme="minorHAnsi"/>
          <w:sz w:val="20"/>
        </w:rPr>
      </w:pPr>
      <w:r>
        <w:rPr>
          <w:rFonts w:asciiTheme="minorHAnsi" w:hAnsiTheme="minorHAnsi" w:cstheme="minorHAnsi"/>
          <w:sz w:val="20"/>
        </w:rPr>
        <w:t>Załącznik nr 1.8 – Mapka</w:t>
      </w:r>
      <w:r w:rsidR="001A7694" w:rsidRPr="0082551D">
        <w:rPr>
          <w:rFonts w:asciiTheme="minorHAnsi" w:hAnsiTheme="minorHAnsi" w:cstheme="minorHAnsi"/>
          <w:sz w:val="20"/>
        </w:rPr>
        <w:t xml:space="preserve"> podglą</w:t>
      </w:r>
      <w:r>
        <w:rPr>
          <w:rFonts w:asciiTheme="minorHAnsi" w:hAnsiTheme="minorHAnsi" w:cstheme="minorHAnsi"/>
          <w:sz w:val="20"/>
        </w:rPr>
        <w:t>dowa</w:t>
      </w:r>
      <w:r w:rsidRPr="0068677C">
        <w:rPr>
          <w:rFonts w:asciiTheme="minorHAnsi" w:hAnsiTheme="minorHAnsi" w:cstheme="minorHAnsi"/>
          <w:sz w:val="20"/>
        </w:rPr>
        <w:t xml:space="preserve"> </w:t>
      </w:r>
      <w:r w:rsidR="005C1B92" w:rsidRPr="0068677C">
        <w:rPr>
          <w:rFonts w:asciiTheme="minorHAnsi" w:hAnsiTheme="minorHAnsi" w:cstheme="minorHAnsi"/>
          <w:sz w:val="20"/>
        </w:rPr>
        <w:t xml:space="preserve"> </w:t>
      </w:r>
    </w:p>
    <w:p w14:paraId="513363F2" w14:textId="7EB035D2"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Załącznik nr 1.10 – Wytyczne dla dokumentacji w zakresie tytułów prawnych</w:t>
      </w:r>
    </w:p>
    <w:p w14:paraId="3B8E21A4" w14:textId="77777777" w:rsidR="00ED239F" w:rsidRPr="005873E7" w:rsidRDefault="00ED239F" w:rsidP="00ED239F"/>
    <w:p w14:paraId="56AD6B8A" w14:textId="77777777" w:rsidR="00ED239F" w:rsidRPr="005873E7" w:rsidRDefault="00ED239F" w:rsidP="00ED239F"/>
    <w:p w14:paraId="56037A9A" w14:textId="77777777" w:rsidR="00ED239F" w:rsidRDefault="00ED239F" w:rsidP="00ED239F">
      <w:pPr>
        <w:ind w:left="426"/>
      </w:pPr>
      <w:r>
        <w:br w:type="page"/>
      </w:r>
    </w:p>
    <w:p w14:paraId="5E834E3E" w14:textId="77777777" w:rsidR="00ED239F" w:rsidRPr="005873E7" w:rsidRDefault="00ED239F" w:rsidP="00ED239F"/>
    <w:p w14:paraId="6E5D9ABB" w14:textId="77777777" w:rsidR="00ED239F" w:rsidRDefault="00ED239F" w:rsidP="00ED239F">
      <w:pPr>
        <w:rPr>
          <w:rFonts w:asciiTheme="minorHAnsi" w:hAnsiTheme="minorHAnsi" w:cstheme="minorHAnsi"/>
          <w:b/>
          <w:bCs/>
          <w:iCs/>
          <w:sz w:val="20"/>
        </w:rPr>
      </w:pPr>
    </w:p>
    <w:p w14:paraId="1805DB97" w14:textId="77777777" w:rsidR="00ED239F" w:rsidRPr="006619F7" w:rsidRDefault="00ED239F" w:rsidP="00ED239F">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33C5F9D0" w14:textId="77777777" w:rsidR="00ED239F" w:rsidRPr="005873E7" w:rsidRDefault="00ED239F" w:rsidP="00ED239F">
      <w:pPr>
        <w:jc w:val="right"/>
        <w:rPr>
          <w:rFonts w:asciiTheme="minorHAnsi" w:hAnsiTheme="minorHAnsi" w:cstheme="minorHAnsi"/>
          <w:b/>
          <w:bCs/>
          <w:iCs/>
          <w:sz w:val="20"/>
        </w:rPr>
      </w:pPr>
    </w:p>
    <w:p w14:paraId="4D0D5EC1" w14:textId="77777777" w:rsidR="00ED239F" w:rsidRDefault="00ED239F" w:rsidP="00ED239F">
      <w:pPr>
        <w:jc w:val="center"/>
        <w:rPr>
          <w:rFonts w:asciiTheme="minorHAnsi" w:hAnsiTheme="minorHAnsi" w:cstheme="minorHAnsi"/>
          <w:b/>
          <w:sz w:val="20"/>
          <w:u w:val="single"/>
        </w:rPr>
      </w:pPr>
    </w:p>
    <w:p w14:paraId="14F8E2D0" w14:textId="77777777" w:rsidR="00ED239F" w:rsidRDefault="00ED239F" w:rsidP="00ED239F">
      <w:pPr>
        <w:jc w:val="center"/>
        <w:rPr>
          <w:rFonts w:asciiTheme="minorHAnsi" w:hAnsiTheme="minorHAnsi" w:cstheme="minorHAnsi"/>
          <w:b/>
          <w:sz w:val="20"/>
          <w:u w:val="single"/>
        </w:rPr>
      </w:pPr>
    </w:p>
    <w:p w14:paraId="2B221118"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54F67CCA" w14:textId="77777777" w:rsidR="00ED239F" w:rsidRPr="005873E7" w:rsidRDefault="00ED239F" w:rsidP="00ED239F">
      <w:pPr>
        <w:jc w:val="center"/>
        <w:rPr>
          <w:rFonts w:asciiTheme="minorHAnsi" w:hAnsiTheme="minorHAnsi" w:cstheme="minorHAnsi"/>
          <w:b/>
          <w:sz w:val="20"/>
          <w:u w:val="single"/>
        </w:rPr>
      </w:pPr>
    </w:p>
    <w:p w14:paraId="0F1E3EA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165579E3"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6831B34F"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55B8C03B"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2BB36BCE"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1BDA907F" wp14:editId="2AE61A6A">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4C33A1"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D3B858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0F7EF8D2" w14:textId="77777777" w:rsidR="00ED239F" w:rsidRPr="005873E7" w:rsidRDefault="00ED239F" w:rsidP="00ED239F">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Pr>
          <w:rFonts w:asciiTheme="minorHAnsi" w:hAnsiTheme="minorHAnsi" w:cstheme="minorHAnsi"/>
          <w:sz w:val="20"/>
        </w:rPr>
        <w:t>.</w:t>
      </w:r>
    </w:p>
    <w:p w14:paraId="151C432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Pr>
          <w:rFonts w:asciiTheme="minorHAnsi" w:hAnsiTheme="minorHAnsi" w:cstheme="minorHAnsi"/>
          <w:sz w:val="20"/>
        </w:rPr>
        <w:t>.</w:t>
      </w:r>
    </w:p>
    <w:p w14:paraId="784988E8"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381626A4"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44D52CE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4127A2A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2896F419"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421F355A" w14:textId="77777777" w:rsidR="00ED239F" w:rsidRPr="005873E7" w:rsidRDefault="00ED239F" w:rsidP="00ED239F">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424EA878"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5EA1D736" w14:textId="77777777" w:rsidR="00ED239F" w:rsidRPr="005873E7" w:rsidRDefault="00ED239F" w:rsidP="00ED239F">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01CA27BC"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4363071A"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Pr="005873E7">
        <w:rPr>
          <w:rFonts w:asciiTheme="minorHAnsi" w:hAnsiTheme="minorHAnsi" w:cstheme="minorHAnsi"/>
          <w:sz w:val="20"/>
        </w:rPr>
        <w:t>, przez teren i w pobliżu urządzeń</w:t>
      </w:r>
      <w:r w:rsidRPr="005873E7">
        <w:rPr>
          <w:rFonts w:asciiTheme="minorHAnsi" w:hAnsiTheme="minorHAnsi" w:cstheme="minorHAnsi"/>
          <w:sz w:val="20"/>
          <w:vertAlign w:val="superscript"/>
        </w:rPr>
        <w:t>1</w:t>
      </w:r>
    </w:p>
    <w:p w14:paraId="491445F1"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9CC02B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12903FD5" w14:textId="77777777" w:rsidR="00ED239F" w:rsidRPr="005873E7" w:rsidRDefault="00ED239F" w:rsidP="00ED239F">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42ED87B3" w14:textId="77777777" w:rsidR="00ED239F" w:rsidRPr="005873E7" w:rsidRDefault="00ED239F" w:rsidP="00ED239F">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D7BB625" w14:textId="77777777" w:rsidR="00ED239F" w:rsidRPr="005873E7" w:rsidRDefault="00ED239F" w:rsidP="00ED239F">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7E07744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7F054CB1" w14:textId="77777777" w:rsidR="00ED239F" w:rsidRPr="005873E7"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095C0E6D" w14:textId="77777777" w:rsidR="00ED239F"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2BA22345" w14:textId="77777777" w:rsidR="00ED239F"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062FE656" w14:textId="77777777" w:rsidR="00ED239F" w:rsidRPr="005873E7" w:rsidRDefault="00ED239F" w:rsidP="00ED239F">
      <w:pPr>
        <w:rPr>
          <w:rFonts w:asciiTheme="minorHAnsi" w:hAnsiTheme="minorHAnsi" w:cstheme="minorHAnsi"/>
          <w:sz w:val="20"/>
        </w:rPr>
      </w:pPr>
    </w:p>
    <w:p w14:paraId="76A423AA" w14:textId="77777777" w:rsidR="00ED239F" w:rsidRPr="005873E7" w:rsidRDefault="00ED239F" w:rsidP="00ED239F">
      <w:pPr>
        <w:rPr>
          <w:rFonts w:asciiTheme="minorHAnsi" w:hAnsiTheme="minorHAnsi" w:cstheme="minorHAnsi"/>
          <w:sz w:val="20"/>
        </w:rPr>
      </w:pPr>
    </w:p>
    <w:p w14:paraId="11F93A54" w14:textId="77777777" w:rsidR="00ED239F" w:rsidRPr="005873E7" w:rsidRDefault="00ED239F" w:rsidP="00ED239F">
      <w:pPr>
        <w:rPr>
          <w:rFonts w:asciiTheme="minorHAnsi" w:hAnsiTheme="minorHAnsi" w:cstheme="minorHAnsi"/>
          <w:sz w:val="20"/>
        </w:rPr>
      </w:pPr>
    </w:p>
    <w:p w14:paraId="213F6EE0" w14:textId="77777777" w:rsidR="00ED239F" w:rsidRPr="005873E7" w:rsidRDefault="00ED239F" w:rsidP="00ED239F">
      <w:pPr>
        <w:rPr>
          <w:rFonts w:asciiTheme="minorHAnsi" w:hAnsiTheme="minorHAnsi" w:cstheme="minorHAnsi"/>
          <w:sz w:val="20"/>
        </w:rPr>
      </w:pPr>
    </w:p>
    <w:p w14:paraId="198D505C" w14:textId="77777777" w:rsidR="00ED239F" w:rsidRPr="005873E7" w:rsidRDefault="00ED239F" w:rsidP="00ED239F">
      <w:pPr>
        <w:rPr>
          <w:rFonts w:asciiTheme="minorHAnsi" w:hAnsiTheme="minorHAnsi" w:cstheme="minorHAnsi"/>
          <w:sz w:val="20"/>
        </w:rPr>
      </w:pPr>
    </w:p>
    <w:p w14:paraId="5D5089C0" w14:textId="77777777" w:rsidR="00ED239F" w:rsidRPr="005873E7" w:rsidRDefault="00ED239F" w:rsidP="00ED239F">
      <w:pPr>
        <w:rPr>
          <w:rFonts w:asciiTheme="minorHAnsi" w:hAnsiTheme="minorHAnsi" w:cstheme="minorHAnsi"/>
          <w:sz w:val="20"/>
        </w:rPr>
      </w:pPr>
    </w:p>
    <w:p w14:paraId="75C16AA8" w14:textId="77777777" w:rsidR="00ED239F" w:rsidRPr="005873E7" w:rsidRDefault="00ED239F" w:rsidP="00ED239F">
      <w:pPr>
        <w:rPr>
          <w:rFonts w:asciiTheme="minorHAnsi" w:hAnsiTheme="minorHAnsi" w:cstheme="minorHAnsi"/>
          <w:sz w:val="20"/>
        </w:rPr>
      </w:pPr>
    </w:p>
    <w:p w14:paraId="18259C0E" w14:textId="77777777" w:rsidR="00ED239F" w:rsidRPr="005873E7" w:rsidRDefault="00ED239F" w:rsidP="00ED239F">
      <w:pPr>
        <w:rPr>
          <w:rFonts w:asciiTheme="minorHAnsi" w:hAnsiTheme="minorHAnsi" w:cstheme="minorHAnsi"/>
          <w:sz w:val="20"/>
        </w:rPr>
      </w:pPr>
    </w:p>
    <w:p w14:paraId="75E083A6" w14:textId="77777777" w:rsidR="00ED239F" w:rsidRDefault="00ED239F" w:rsidP="00ED239F">
      <w:pPr>
        <w:rPr>
          <w:rFonts w:asciiTheme="minorHAnsi" w:hAnsiTheme="minorHAnsi" w:cstheme="minorHAnsi"/>
          <w:sz w:val="20"/>
        </w:rPr>
      </w:pPr>
    </w:p>
    <w:p w14:paraId="41276AD8" w14:textId="77777777" w:rsidR="00ED239F" w:rsidRDefault="00ED239F" w:rsidP="00ED239F">
      <w:pPr>
        <w:ind w:firstLine="708"/>
        <w:rPr>
          <w:rFonts w:asciiTheme="minorHAnsi" w:hAnsiTheme="minorHAnsi" w:cstheme="minorHAnsi"/>
          <w:sz w:val="20"/>
        </w:rPr>
      </w:pPr>
    </w:p>
    <w:p w14:paraId="203ABDE8" w14:textId="77777777" w:rsidR="00ED239F" w:rsidRDefault="00ED239F" w:rsidP="00ED239F">
      <w:pPr>
        <w:rPr>
          <w:rFonts w:asciiTheme="minorHAnsi" w:hAnsiTheme="minorHAnsi" w:cstheme="minorHAnsi"/>
          <w:b/>
          <w:bCs/>
          <w:iCs/>
          <w:sz w:val="20"/>
        </w:rPr>
      </w:pPr>
    </w:p>
    <w:p w14:paraId="0894342B" w14:textId="77777777" w:rsidR="00ED239F" w:rsidRPr="006619F7" w:rsidRDefault="00ED239F" w:rsidP="00ED239F">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38A202A7" w14:textId="77777777" w:rsidR="00ED239F" w:rsidRDefault="00ED239F" w:rsidP="00ED239F">
      <w:pPr>
        <w:jc w:val="right"/>
        <w:rPr>
          <w:rFonts w:asciiTheme="minorHAnsi" w:hAnsiTheme="minorHAnsi" w:cstheme="minorHAnsi"/>
          <w:b/>
          <w:sz w:val="20"/>
          <w:u w:val="single"/>
        </w:rPr>
      </w:pPr>
    </w:p>
    <w:p w14:paraId="3A4CA0E0"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28C493E8" w14:textId="77777777" w:rsidR="00ED239F" w:rsidRDefault="00ED239F" w:rsidP="00ED239F">
      <w:pPr>
        <w:jc w:val="center"/>
        <w:rPr>
          <w:rFonts w:asciiTheme="minorHAnsi" w:hAnsiTheme="minorHAnsi" w:cstheme="minorHAnsi"/>
          <w:b/>
          <w:sz w:val="20"/>
          <w:u w:val="single"/>
        </w:rPr>
      </w:pPr>
    </w:p>
    <w:p w14:paraId="186AFFA7"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5BDE715F"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7FB04331"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280EAE68"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56458C2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451E426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34E656E4"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03A02AC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3295750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2AB83104"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Pr>
          <w:rFonts w:asciiTheme="minorHAnsi" w:hAnsiTheme="minorHAnsi" w:cstheme="minorHAnsi"/>
          <w:sz w:val="20"/>
        </w:rPr>
        <w:t>,</w:t>
      </w:r>
    </w:p>
    <w:p w14:paraId="773D3041"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01712A99"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D7BE22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44A009A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4A9FFB80"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76804C8A"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330551AE"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6E1B4A50"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7FED18E"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75B9FD0A"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7B2D5B4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161362FA"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00C8BC82"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FF476B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507BC3E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3717E780"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2B18E27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74B55F5F"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6D18C5C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6A6876A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449DAFC7"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lastRenderedPageBreak/>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706D3277" w14:textId="77777777" w:rsidR="00ED239F" w:rsidRPr="005873E7" w:rsidRDefault="00ED239F" w:rsidP="00ED239F">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83602E2" w14:textId="77777777" w:rsidR="00ED239F" w:rsidRPr="005873E7" w:rsidRDefault="00ED239F" w:rsidP="00ED239F">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Pr>
          <w:rFonts w:asciiTheme="minorHAnsi" w:hAnsiTheme="minorHAnsi" w:cstheme="minorHAnsi"/>
          <w:sz w:val="20"/>
        </w:rPr>
        <w:t>………….</w:t>
      </w:r>
      <w:r w:rsidRPr="005873E7">
        <w:rPr>
          <w:rFonts w:asciiTheme="minorHAnsi" w:hAnsiTheme="minorHAnsi" w:cstheme="minorHAnsi"/>
          <w:sz w:val="20"/>
        </w:rPr>
        <w:t>)</w:t>
      </w:r>
    </w:p>
    <w:p w14:paraId="3B19511F" w14:textId="77777777" w:rsidR="00ED239F" w:rsidRDefault="00ED239F" w:rsidP="00ED239F">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5549F4DE" w14:textId="77777777" w:rsidR="00ED239F" w:rsidRDefault="00ED239F" w:rsidP="00ED239F">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1143C3FD" w14:textId="77777777" w:rsidR="00ED239F" w:rsidRDefault="00ED239F" w:rsidP="00ED239F">
      <w:pPr>
        <w:rPr>
          <w:rFonts w:asciiTheme="minorHAnsi" w:hAnsiTheme="minorHAnsi" w:cstheme="minorHAnsi"/>
          <w:b/>
          <w:bCs/>
          <w:iCs/>
          <w:sz w:val="20"/>
        </w:rPr>
      </w:pPr>
    </w:p>
    <w:p w14:paraId="6FC2847E" w14:textId="77777777" w:rsidR="00ED239F" w:rsidRPr="006619F7" w:rsidRDefault="00ED239F" w:rsidP="00ED239F">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1461CFD6" w14:textId="77777777" w:rsidR="00ED239F" w:rsidRDefault="00ED239F" w:rsidP="00ED239F">
      <w:pPr>
        <w:rPr>
          <w:rFonts w:asciiTheme="minorHAnsi" w:hAnsiTheme="minorHAnsi" w:cstheme="minorHAnsi"/>
          <w:b/>
          <w:sz w:val="20"/>
          <w:u w:val="single"/>
        </w:rPr>
      </w:pPr>
    </w:p>
    <w:p w14:paraId="076EF42D" w14:textId="77777777" w:rsidR="00ED239F" w:rsidRDefault="00ED239F" w:rsidP="00ED239F">
      <w:pPr>
        <w:rPr>
          <w:rFonts w:asciiTheme="minorHAnsi" w:hAnsiTheme="minorHAnsi" w:cstheme="minorHAnsi"/>
          <w:b/>
          <w:sz w:val="20"/>
          <w:u w:val="single"/>
        </w:rPr>
      </w:pPr>
    </w:p>
    <w:p w14:paraId="469A1500"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202472C0" w14:textId="77777777" w:rsidR="00ED239F" w:rsidRPr="005873E7" w:rsidRDefault="00ED239F" w:rsidP="00ED239F">
      <w:pPr>
        <w:rPr>
          <w:rFonts w:asciiTheme="minorHAnsi" w:hAnsiTheme="minorHAnsi" w:cstheme="minorHAnsi"/>
          <w:b/>
          <w:sz w:val="20"/>
          <w:u w:val="single"/>
        </w:rPr>
      </w:pPr>
    </w:p>
    <w:p w14:paraId="3152E9BF"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Pr>
          <w:rFonts w:asciiTheme="minorHAnsi" w:hAnsiTheme="minorHAnsi" w:cstheme="minorHAnsi"/>
          <w:sz w:val="20"/>
        </w:rPr>
        <w:t>.</w:t>
      </w:r>
    </w:p>
    <w:p w14:paraId="54DE0E7D"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asciiTheme="minorHAnsi" w:hAnsiTheme="minorHAnsi" w:cstheme="minorHAnsi"/>
          <w:sz w:val="20"/>
        </w:rPr>
        <w:t>.</w:t>
      </w:r>
    </w:p>
    <w:p w14:paraId="65DEC3E6"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2E0E3D60"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73555826"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2C23A690"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EB9A66B"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Pr>
          <w:rFonts w:asciiTheme="minorHAnsi" w:hAnsiTheme="minorHAnsi" w:cstheme="minorHAnsi"/>
          <w:sz w:val="20"/>
        </w:rPr>
        <w:t>obu korzystania z nieruchomości</w:t>
      </w:r>
    </w:p>
    <w:p w14:paraId="63325B58" w14:textId="77777777" w:rsidR="00ED239F" w:rsidRDefault="00ED239F" w:rsidP="00ED239F">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1DE71E34" w14:textId="77777777" w:rsidR="00ED239F" w:rsidRDefault="00ED239F" w:rsidP="00ED239F">
      <w:pPr>
        <w:rPr>
          <w:rFonts w:asciiTheme="minorHAnsi" w:hAnsiTheme="minorHAnsi" w:cstheme="minorHAnsi"/>
          <w:sz w:val="20"/>
        </w:rPr>
      </w:pPr>
    </w:p>
    <w:p w14:paraId="467E858F" w14:textId="77777777" w:rsidR="00ED239F" w:rsidRPr="00B97BFD" w:rsidRDefault="00ED239F" w:rsidP="00ED239F">
      <w:pPr>
        <w:rPr>
          <w:rFonts w:asciiTheme="minorHAnsi" w:hAnsiTheme="minorHAnsi" w:cstheme="minorHAnsi"/>
          <w:sz w:val="20"/>
        </w:rPr>
      </w:pPr>
      <w:r w:rsidRPr="00B97BFD">
        <w:rPr>
          <w:rFonts w:asciiTheme="minorHAnsi" w:hAnsiTheme="minorHAnsi" w:cstheme="minorHAnsi"/>
          <w:b/>
          <w:sz w:val="20"/>
        </w:rPr>
        <w:t xml:space="preserve">UWAGA: </w:t>
      </w:r>
    </w:p>
    <w:p w14:paraId="7ED6A287" w14:textId="77777777" w:rsidR="00ED239F" w:rsidRPr="00B97BFD" w:rsidRDefault="00ED239F" w:rsidP="00ED239F">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0B25FE3F" w14:textId="77777777" w:rsidR="00ED239F" w:rsidRPr="005873E7" w:rsidRDefault="00ED239F" w:rsidP="00ED239F">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14:paraId="4B976B43" w14:textId="77777777" w:rsidR="00ED239F" w:rsidRDefault="00ED239F" w:rsidP="00ED239F">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0AFAC1E9" w14:textId="77777777" w:rsidR="00ED239F" w:rsidRPr="005873E7" w:rsidRDefault="00ED239F" w:rsidP="00ED239F">
      <w:pPr>
        <w:rPr>
          <w:rFonts w:asciiTheme="minorHAnsi" w:hAnsiTheme="minorHAnsi" w:cstheme="minorHAnsi"/>
          <w:sz w:val="20"/>
        </w:rPr>
      </w:pPr>
    </w:p>
    <w:p w14:paraId="50EDAF95" w14:textId="77777777" w:rsidR="00ED239F" w:rsidRPr="005873E7" w:rsidRDefault="00ED239F" w:rsidP="00ED239F">
      <w:pPr>
        <w:rPr>
          <w:rFonts w:asciiTheme="minorHAnsi" w:hAnsiTheme="minorHAnsi" w:cstheme="minorHAnsi"/>
          <w:sz w:val="20"/>
        </w:rPr>
      </w:pPr>
    </w:p>
    <w:p w14:paraId="4975B9D9" w14:textId="77777777" w:rsidR="00ED239F" w:rsidRPr="005873E7" w:rsidRDefault="00ED239F" w:rsidP="00ED239F">
      <w:pPr>
        <w:rPr>
          <w:rFonts w:asciiTheme="minorHAnsi" w:hAnsiTheme="minorHAnsi" w:cstheme="minorHAnsi"/>
          <w:sz w:val="20"/>
        </w:rPr>
      </w:pPr>
    </w:p>
    <w:p w14:paraId="4467A80D" w14:textId="77777777" w:rsidR="00ED239F" w:rsidRPr="005873E7" w:rsidRDefault="00ED239F" w:rsidP="00ED239F">
      <w:pPr>
        <w:rPr>
          <w:rFonts w:asciiTheme="minorHAnsi" w:hAnsiTheme="minorHAnsi" w:cstheme="minorHAnsi"/>
          <w:sz w:val="20"/>
        </w:rPr>
      </w:pPr>
    </w:p>
    <w:p w14:paraId="57A6DBFA" w14:textId="77777777" w:rsidR="00ED239F" w:rsidRPr="005873E7" w:rsidRDefault="00ED239F" w:rsidP="00ED239F">
      <w:pPr>
        <w:rPr>
          <w:rFonts w:asciiTheme="minorHAnsi" w:hAnsiTheme="minorHAnsi" w:cstheme="minorHAnsi"/>
          <w:sz w:val="20"/>
        </w:rPr>
      </w:pPr>
    </w:p>
    <w:p w14:paraId="3751FD2F" w14:textId="77777777" w:rsidR="00ED239F" w:rsidRPr="005873E7" w:rsidRDefault="00ED239F" w:rsidP="00ED239F">
      <w:pPr>
        <w:rPr>
          <w:rFonts w:asciiTheme="minorHAnsi" w:hAnsiTheme="minorHAnsi" w:cstheme="minorHAnsi"/>
          <w:sz w:val="20"/>
        </w:rPr>
      </w:pPr>
    </w:p>
    <w:p w14:paraId="5F6AB51C" w14:textId="77777777" w:rsidR="00ED239F" w:rsidRPr="005873E7" w:rsidRDefault="00ED239F" w:rsidP="00ED239F">
      <w:pPr>
        <w:rPr>
          <w:rFonts w:asciiTheme="minorHAnsi" w:hAnsiTheme="minorHAnsi" w:cstheme="minorHAnsi"/>
          <w:sz w:val="20"/>
        </w:rPr>
      </w:pPr>
    </w:p>
    <w:p w14:paraId="1BB2E67D" w14:textId="77777777" w:rsidR="00ED239F" w:rsidRPr="005873E7" w:rsidRDefault="00ED239F" w:rsidP="00ED239F">
      <w:pPr>
        <w:rPr>
          <w:rFonts w:asciiTheme="minorHAnsi" w:hAnsiTheme="minorHAnsi" w:cstheme="minorHAnsi"/>
          <w:sz w:val="20"/>
        </w:rPr>
      </w:pPr>
    </w:p>
    <w:p w14:paraId="394111CB" w14:textId="77777777" w:rsidR="00ED239F" w:rsidRPr="005873E7" w:rsidRDefault="00ED239F" w:rsidP="00ED239F">
      <w:pPr>
        <w:rPr>
          <w:rFonts w:asciiTheme="minorHAnsi" w:hAnsiTheme="minorHAnsi" w:cstheme="minorHAnsi"/>
          <w:sz w:val="20"/>
        </w:rPr>
      </w:pPr>
    </w:p>
    <w:p w14:paraId="10545E0F" w14:textId="77777777" w:rsidR="00ED239F" w:rsidRPr="005873E7" w:rsidRDefault="00ED239F" w:rsidP="00ED239F">
      <w:pPr>
        <w:rPr>
          <w:rFonts w:asciiTheme="minorHAnsi" w:hAnsiTheme="minorHAnsi" w:cstheme="minorHAnsi"/>
          <w:sz w:val="20"/>
        </w:rPr>
      </w:pPr>
    </w:p>
    <w:p w14:paraId="0FA9199A" w14:textId="77777777" w:rsidR="00ED239F" w:rsidRPr="005873E7" w:rsidRDefault="00ED239F" w:rsidP="00ED239F">
      <w:pPr>
        <w:rPr>
          <w:rFonts w:asciiTheme="minorHAnsi" w:hAnsiTheme="minorHAnsi" w:cstheme="minorHAnsi"/>
          <w:sz w:val="20"/>
        </w:rPr>
      </w:pPr>
    </w:p>
    <w:p w14:paraId="6547EC9B" w14:textId="77777777" w:rsidR="00ED239F" w:rsidRPr="005873E7" w:rsidRDefault="00ED239F" w:rsidP="00ED239F">
      <w:pPr>
        <w:rPr>
          <w:rFonts w:asciiTheme="minorHAnsi" w:hAnsiTheme="minorHAnsi" w:cstheme="minorHAnsi"/>
          <w:sz w:val="20"/>
        </w:rPr>
      </w:pPr>
    </w:p>
    <w:p w14:paraId="134CD0FA" w14:textId="77777777" w:rsidR="00ED239F" w:rsidRPr="005873E7" w:rsidRDefault="00ED239F" w:rsidP="00ED239F">
      <w:pPr>
        <w:rPr>
          <w:rFonts w:asciiTheme="minorHAnsi" w:hAnsiTheme="minorHAnsi" w:cstheme="minorHAnsi"/>
          <w:sz w:val="20"/>
        </w:rPr>
      </w:pPr>
    </w:p>
    <w:p w14:paraId="04F9B20F" w14:textId="77777777" w:rsidR="00ED239F" w:rsidRDefault="00ED239F" w:rsidP="00ED239F">
      <w:pPr>
        <w:rPr>
          <w:rFonts w:asciiTheme="minorHAnsi" w:hAnsiTheme="minorHAnsi" w:cstheme="minorHAnsi"/>
          <w:sz w:val="20"/>
        </w:rPr>
      </w:pPr>
    </w:p>
    <w:p w14:paraId="7A309581" w14:textId="77777777" w:rsidR="00ED239F" w:rsidRDefault="00ED239F" w:rsidP="00ED239F">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4E46E93" w14:textId="77777777" w:rsidR="00ED239F" w:rsidRDefault="00ED239F" w:rsidP="00ED239F">
      <w:pPr>
        <w:spacing w:line="240" w:lineRule="auto"/>
        <w:jc w:val="left"/>
        <w:rPr>
          <w:rFonts w:asciiTheme="minorHAnsi" w:hAnsiTheme="minorHAnsi" w:cstheme="minorHAnsi"/>
          <w:b/>
          <w:bCs/>
          <w:iCs/>
          <w:sz w:val="20"/>
        </w:rPr>
      </w:pPr>
    </w:p>
    <w:p w14:paraId="3A72C8DB" w14:textId="77777777" w:rsidR="00ED239F" w:rsidRDefault="00ED239F" w:rsidP="00ED239F">
      <w:pPr>
        <w:spacing w:line="240" w:lineRule="auto"/>
        <w:jc w:val="left"/>
        <w:rPr>
          <w:rFonts w:asciiTheme="minorHAnsi" w:hAnsiTheme="minorHAnsi" w:cstheme="minorHAnsi"/>
          <w:b/>
          <w:bCs/>
          <w:iCs/>
          <w:sz w:val="20"/>
        </w:rPr>
      </w:pPr>
    </w:p>
    <w:p w14:paraId="60905006" w14:textId="77777777" w:rsidR="00ED239F" w:rsidRDefault="00ED239F" w:rsidP="00ED239F">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14:paraId="1B5AE78C" w14:textId="77777777" w:rsidR="00ED239F" w:rsidRDefault="00ED239F" w:rsidP="00ED239F">
      <w:pPr>
        <w:spacing w:line="240" w:lineRule="auto"/>
        <w:jc w:val="left"/>
        <w:rPr>
          <w:rFonts w:asciiTheme="minorHAnsi" w:hAnsiTheme="minorHAnsi" w:cstheme="minorHAnsi"/>
          <w:b/>
          <w:bCs/>
          <w:iCs/>
          <w:sz w:val="20"/>
        </w:rPr>
      </w:pPr>
    </w:p>
    <w:p w14:paraId="0971B8E2" w14:textId="77777777" w:rsidR="00ED239F" w:rsidRPr="005873E7" w:rsidRDefault="00ED239F" w:rsidP="00ED239F">
      <w:pPr>
        <w:spacing w:line="240" w:lineRule="auto"/>
        <w:jc w:val="left"/>
        <w:rPr>
          <w:rFonts w:asciiTheme="minorHAnsi" w:hAnsiTheme="minorHAnsi" w:cstheme="minorHAnsi"/>
          <w:b/>
          <w:bCs/>
          <w:iCs/>
          <w:sz w:val="20"/>
        </w:rPr>
      </w:pPr>
    </w:p>
    <w:p w14:paraId="6ACE7377" w14:textId="77777777" w:rsidR="00ED239F" w:rsidRDefault="00ED239F" w:rsidP="00ED239F">
      <w:pPr>
        <w:spacing w:line="240" w:lineRule="auto"/>
        <w:rPr>
          <w:rFonts w:asciiTheme="minorHAnsi" w:hAnsiTheme="minorHAnsi" w:cstheme="minorHAnsi"/>
          <w:b/>
          <w:sz w:val="20"/>
          <w:u w:val="single"/>
        </w:rPr>
      </w:pPr>
    </w:p>
    <w:p w14:paraId="0D30935F" w14:textId="77777777" w:rsidR="00ED239F" w:rsidRDefault="00ED239F" w:rsidP="00ED239F">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1B924FCC" w14:textId="77777777" w:rsidR="00ED239F" w:rsidRDefault="00ED239F" w:rsidP="00ED239F">
      <w:pPr>
        <w:spacing w:line="240" w:lineRule="auto"/>
        <w:jc w:val="center"/>
        <w:rPr>
          <w:rFonts w:asciiTheme="minorHAnsi" w:hAnsiTheme="minorHAnsi" w:cstheme="minorHAnsi"/>
          <w:b/>
          <w:sz w:val="20"/>
          <w:u w:val="single"/>
        </w:rPr>
      </w:pPr>
    </w:p>
    <w:p w14:paraId="570C05FF" w14:textId="77777777" w:rsidR="00ED239F" w:rsidRPr="005873E7" w:rsidRDefault="00ED239F" w:rsidP="00ED239F">
      <w:pPr>
        <w:spacing w:line="240" w:lineRule="auto"/>
        <w:rPr>
          <w:rFonts w:asciiTheme="minorHAnsi" w:hAnsiTheme="minorHAnsi" w:cstheme="minorHAnsi"/>
          <w:b/>
          <w:sz w:val="20"/>
          <w:u w:val="single"/>
        </w:rPr>
      </w:pPr>
    </w:p>
    <w:p w14:paraId="034EED05"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05E78314"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D9C5AD4"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12554935"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6CE62472"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41115B9"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2E7B3672" w14:textId="77777777" w:rsidR="00ED239F" w:rsidRPr="005873E7" w:rsidRDefault="00ED239F" w:rsidP="00ED239F">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14:paraId="47E47DE5"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23BE82CD"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5EACA652"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20758C4E" w14:textId="77777777" w:rsidR="00ED239F" w:rsidRPr="005873E7" w:rsidRDefault="00ED239F" w:rsidP="00ED239F">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5894511E" w14:textId="77777777" w:rsidR="00ED239F" w:rsidRDefault="00ED239F" w:rsidP="00ED239F">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CF8E25C" w14:textId="77777777" w:rsidR="00ED239F" w:rsidRPr="005873E7" w:rsidRDefault="00ED239F" w:rsidP="00ED239F"/>
    <w:p w14:paraId="0310C3EF" w14:textId="77777777" w:rsidR="00ED239F" w:rsidRPr="005873E7" w:rsidRDefault="00ED239F" w:rsidP="00ED239F"/>
    <w:p w14:paraId="35395981" w14:textId="77777777" w:rsidR="00ED239F" w:rsidRDefault="00ED239F" w:rsidP="00ED239F">
      <w:pPr>
        <w:spacing w:after="200" w:line="276" w:lineRule="auto"/>
        <w:jc w:val="left"/>
      </w:pPr>
      <w:r>
        <w:br w:type="page"/>
      </w:r>
    </w:p>
    <w:p w14:paraId="742B6DBF" w14:textId="77777777" w:rsidR="00ED239F" w:rsidRPr="005873E7" w:rsidRDefault="00ED239F" w:rsidP="00ED239F"/>
    <w:p w14:paraId="411E3EF5" w14:textId="77777777" w:rsidR="00ED239F" w:rsidRDefault="00ED239F" w:rsidP="00ED239F">
      <w:pPr>
        <w:rPr>
          <w:rFonts w:asciiTheme="minorHAnsi" w:hAnsiTheme="minorHAnsi" w:cstheme="minorHAnsi"/>
          <w:b/>
          <w:bCs/>
          <w:iCs/>
          <w:sz w:val="20"/>
        </w:rPr>
      </w:pPr>
    </w:p>
    <w:p w14:paraId="40621F89" w14:textId="77777777" w:rsidR="00ED239F" w:rsidRPr="005A20E4" w:rsidRDefault="00ED239F" w:rsidP="00ED239F">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Pr>
          <w:rFonts w:asciiTheme="minorHAnsi" w:hAnsiTheme="minorHAnsi" w:cstheme="minorHAnsi"/>
          <w:b/>
          <w:bCs/>
          <w:iCs/>
          <w:sz w:val="20"/>
        </w:rPr>
        <w:t>SWZ -</w:t>
      </w:r>
      <w:r w:rsidRPr="00EC1CD7">
        <w:rPr>
          <w:rFonts w:asciiTheme="minorHAnsi" w:hAnsiTheme="minorHAnsi" w:cstheme="minorHAnsi"/>
          <w:b/>
          <w:bCs/>
          <w:iCs/>
          <w:sz w:val="20"/>
        </w:rPr>
        <w:t xml:space="preserve"> Wzór umowy o udostępnieniu nieruchomości </w:t>
      </w:r>
      <w:r w:rsidRPr="00EC1CD7">
        <w:rPr>
          <w:rFonts w:asciiTheme="minorHAnsi" w:hAnsiTheme="minorHAnsi" w:cstheme="minorHAnsi"/>
          <w:b/>
          <w:sz w:val="20"/>
        </w:rPr>
        <w:t>w celu budowy urządzeń energetycznych</w:t>
      </w:r>
    </w:p>
    <w:p w14:paraId="0F609F24" w14:textId="77777777" w:rsidR="00ED239F" w:rsidRDefault="00ED239F" w:rsidP="00ED239F">
      <w:pPr>
        <w:rPr>
          <w:rFonts w:asciiTheme="minorHAnsi" w:hAnsiTheme="minorHAnsi" w:cstheme="minorHAnsi"/>
          <w:b/>
          <w:bCs/>
          <w:iCs/>
          <w:sz w:val="20"/>
        </w:rPr>
      </w:pPr>
    </w:p>
    <w:p w14:paraId="08C5EFCA" w14:textId="77777777" w:rsidR="00ED239F" w:rsidRPr="003A2CBB" w:rsidRDefault="00ED239F" w:rsidP="00ED239F">
      <w:pPr>
        <w:rPr>
          <w:rFonts w:asciiTheme="minorHAnsi" w:hAnsiTheme="minorHAnsi" w:cstheme="minorHAnsi"/>
          <w:b/>
          <w:bCs/>
          <w:iCs/>
          <w:sz w:val="20"/>
        </w:rPr>
      </w:pPr>
    </w:p>
    <w:p w14:paraId="2C8CC557" w14:textId="77777777" w:rsidR="00ED239F" w:rsidRDefault="00ED239F" w:rsidP="00ED239F">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F7B73D9" w14:textId="77777777" w:rsidR="00ED239F" w:rsidRDefault="00ED239F" w:rsidP="00ED239F">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2E180C1F" w14:textId="77777777" w:rsidR="00ED239F" w:rsidRDefault="00ED239F" w:rsidP="00ED239F">
      <w:pPr>
        <w:jc w:val="center"/>
        <w:rPr>
          <w:rFonts w:asciiTheme="minorHAnsi" w:hAnsiTheme="minorHAnsi" w:cstheme="minorHAnsi"/>
          <w:b/>
          <w:sz w:val="20"/>
          <w:u w:val="single"/>
        </w:rPr>
      </w:pPr>
    </w:p>
    <w:p w14:paraId="6B95D541" w14:textId="77777777" w:rsidR="00ED239F" w:rsidRPr="00AD604E" w:rsidRDefault="00ED239F" w:rsidP="00ED239F">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E231034" w14:textId="77777777" w:rsidR="00ED239F" w:rsidRPr="00501897" w:rsidRDefault="00ED239F" w:rsidP="00ED239F">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523182D1" w14:textId="77777777" w:rsidR="00ED239F" w:rsidRPr="00A6238A" w:rsidRDefault="00ED239F" w:rsidP="00ED239F">
      <w:pPr>
        <w:rPr>
          <w:rFonts w:asciiTheme="minorHAnsi" w:hAnsiTheme="minorHAnsi" w:cstheme="minorHAnsi"/>
          <w:sz w:val="20"/>
        </w:rPr>
      </w:pPr>
      <w:r>
        <w:rPr>
          <w:rFonts w:asciiTheme="minorHAnsi" w:hAnsiTheme="minorHAnsi" w:cstheme="minorHAnsi"/>
          <w:sz w:val="20"/>
        </w:rPr>
        <w:t>-  ………………………………………………………………………………………………………………………………………………………………………</w:t>
      </w:r>
    </w:p>
    <w:p w14:paraId="5074635E"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1C14E604"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a:</w:t>
      </w:r>
    </w:p>
    <w:p w14:paraId="68C8EB43" w14:textId="77777777" w:rsidR="00ED239F" w:rsidRPr="00AD604E" w:rsidRDefault="00ED239F" w:rsidP="00ED239F">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7EF651F0" w14:textId="77777777" w:rsidR="00ED239F" w:rsidRPr="00AD604E" w:rsidRDefault="00ED239F" w:rsidP="00ED239F">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AB253E8" w14:textId="77777777" w:rsidR="00ED239F" w:rsidRPr="00AD604E" w:rsidRDefault="00ED239F" w:rsidP="00ED239F">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3649BE87" w14:textId="77777777" w:rsidR="00ED239F" w:rsidRPr="00A6238A" w:rsidRDefault="00ED239F" w:rsidP="00ED239F">
      <w:pPr>
        <w:rPr>
          <w:rFonts w:asciiTheme="minorHAnsi" w:hAnsiTheme="minorHAnsi" w:cstheme="minorHAnsi"/>
          <w:sz w:val="20"/>
        </w:rPr>
      </w:pPr>
      <w:r w:rsidRPr="00AD604E">
        <w:rPr>
          <w:rFonts w:asciiTheme="minorHAnsi" w:eastAsiaTheme="minorHAnsi" w:hAnsiTheme="minorHAnsi" w:cstheme="minorHAnsi"/>
          <w:bCs/>
          <w:i/>
          <w:sz w:val="20"/>
        </w:rPr>
        <w:t>Legitymującą/ym  się dowodem osobistym  ..............................................</w:t>
      </w:r>
    </w:p>
    <w:p w14:paraId="461F1350"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134CED6" w14:textId="77777777" w:rsidR="00ED239F" w:rsidRPr="00A6238A" w:rsidRDefault="00ED239F" w:rsidP="00ED239F">
      <w:pPr>
        <w:rPr>
          <w:rFonts w:asciiTheme="minorHAnsi" w:hAnsiTheme="minorHAnsi" w:cstheme="minorHAnsi"/>
          <w:sz w:val="20"/>
        </w:rPr>
      </w:pPr>
    </w:p>
    <w:p w14:paraId="51EFBB5D" w14:textId="77777777" w:rsidR="00ED239F" w:rsidRPr="00A6238A" w:rsidRDefault="00ED239F" w:rsidP="00ED239F">
      <w:pPr>
        <w:numPr>
          <w:ilvl w:val="0"/>
          <w:numId w:val="23"/>
        </w:numPr>
        <w:jc w:val="center"/>
        <w:rPr>
          <w:rFonts w:asciiTheme="minorHAnsi" w:hAnsiTheme="minorHAnsi" w:cstheme="minorHAnsi"/>
          <w:b/>
          <w:sz w:val="20"/>
        </w:rPr>
      </w:pPr>
    </w:p>
    <w:p w14:paraId="74F3AD88"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435536F0" w14:textId="77777777" w:rsidR="00ED239F" w:rsidRPr="00A6238A" w:rsidRDefault="00ED239F" w:rsidP="00ED239F">
      <w:pPr>
        <w:rPr>
          <w:rFonts w:asciiTheme="minorHAnsi" w:hAnsiTheme="minorHAnsi" w:cstheme="minorHAnsi"/>
          <w:sz w:val="20"/>
        </w:rPr>
      </w:pPr>
    </w:p>
    <w:p w14:paraId="37296AD5"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4AF43875"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1626BA7F" w14:textId="77777777" w:rsidR="00ED239F" w:rsidRPr="00A6238A" w:rsidRDefault="00ED239F" w:rsidP="00ED239F">
      <w:pPr>
        <w:numPr>
          <w:ilvl w:val="0"/>
          <w:numId w:val="23"/>
        </w:numPr>
        <w:jc w:val="center"/>
        <w:rPr>
          <w:rFonts w:asciiTheme="minorHAnsi" w:hAnsiTheme="minorHAnsi" w:cstheme="minorHAnsi"/>
          <w:b/>
          <w:sz w:val="20"/>
        </w:rPr>
      </w:pPr>
    </w:p>
    <w:p w14:paraId="66CD5361"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6E04A7BF" w14:textId="77777777" w:rsidR="00ED239F" w:rsidRPr="00A6238A" w:rsidRDefault="00ED239F" w:rsidP="00ED239F">
      <w:pPr>
        <w:numPr>
          <w:ilvl w:val="0"/>
          <w:numId w:val="21"/>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3A43FB9"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Inwestor oświadcza, że w przypadku uszkodzenia obiektów małej architektury lub utwardzonych nawierzchni obiekty te zostaną przywrócone do stanu pierwotnego. Na wykonane roboty Inwestor udzieli gwarancji.</w:t>
      </w:r>
    </w:p>
    <w:p w14:paraId="0F2D876F"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60B15E07" w14:textId="77777777" w:rsidR="00ED239F"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0F710EEF" w14:textId="77777777" w:rsidR="00ED239F" w:rsidRPr="00A6238A" w:rsidRDefault="00ED239F" w:rsidP="00ED239F">
      <w:pPr>
        <w:ind w:left="360"/>
        <w:rPr>
          <w:rFonts w:asciiTheme="minorHAnsi" w:hAnsiTheme="minorHAnsi" w:cstheme="minorHAnsi"/>
          <w:sz w:val="20"/>
        </w:rPr>
      </w:pPr>
    </w:p>
    <w:p w14:paraId="7F5698DF" w14:textId="77777777" w:rsidR="00ED239F" w:rsidRPr="00A6238A" w:rsidRDefault="00ED239F" w:rsidP="00ED239F">
      <w:pPr>
        <w:numPr>
          <w:ilvl w:val="0"/>
          <w:numId w:val="23"/>
        </w:numPr>
        <w:jc w:val="center"/>
        <w:rPr>
          <w:rFonts w:asciiTheme="minorHAnsi" w:hAnsiTheme="minorHAnsi" w:cstheme="minorHAnsi"/>
          <w:b/>
          <w:sz w:val="20"/>
        </w:rPr>
      </w:pPr>
    </w:p>
    <w:p w14:paraId="3833B01A" w14:textId="77777777" w:rsidR="00ED239F" w:rsidRPr="00A6238A" w:rsidRDefault="00ED239F" w:rsidP="00ED239F">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31F7B07C" w14:textId="77777777" w:rsidR="00ED239F" w:rsidRPr="00A6238A" w:rsidRDefault="00ED239F" w:rsidP="00ED239F">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063A5320" w14:textId="77777777" w:rsidR="00ED239F" w:rsidRPr="00A6238A" w:rsidRDefault="00ED239F" w:rsidP="00ED239F">
      <w:pPr>
        <w:numPr>
          <w:ilvl w:val="0"/>
          <w:numId w:val="23"/>
        </w:numPr>
        <w:jc w:val="center"/>
        <w:rPr>
          <w:rFonts w:asciiTheme="minorHAnsi" w:hAnsiTheme="minorHAnsi" w:cstheme="minorHAnsi"/>
          <w:b/>
          <w:sz w:val="20"/>
        </w:rPr>
      </w:pPr>
    </w:p>
    <w:p w14:paraId="0693B072"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6AE4B345" w14:textId="77777777" w:rsidR="00ED239F" w:rsidRPr="00A6238A" w:rsidRDefault="00ED239F" w:rsidP="00ED239F">
      <w:pPr>
        <w:numPr>
          <w:ilvl w:val="0"/>
          <w:numId w:val="23"/>
        </w:numPr>
        <w:jc w:val="center"/>
        <w:rPr>
          <w:rFonts w:asciiTheme="minorHAnsi" w:hAnsiTheme="minorHAnsi" w:cstheme="minorHAnsi"/>
          <w:b/>
          <w:sz w:val="20"/>
        </w:rPr>
      </w:pPr>
    </w:p>
    <w:p w14:paraId="62BE3E33"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765062A" w14:textId="77777777" w:rsidR="00ED239F" w:rsidRPr="00A6238A" w:rsidRDefault="00ED239F" w:rsidP="00ED239F">
      <w:pPr>
        <w:numPr>
          <w:ilvl w:val="0"/>
          <w:numId w:val="23"/>
        </w:numPr>
        <w:jc w:val="center"/>
        <w:rPr>
          <w:rFonts w:asciiTheme="minorHAnsi" w:hAnsiTheme="minorHAnsi" w:cstheme="minorHAnsi"/>
          <w:b/>
          <w:sz w:val="20"/>
        </w:rPr>
      </w:pPr>
    </w:p>
    <w:p w14:paraId="39AA58B8"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571A4E0E" w14:textId="77777777" w:rsidR="00ED239F" w:rsidRDefault="00ED239F" w:rsidP="00ED239F">
      <w:pPr>
        <w:rPr>
          <w:rFonts w:asciiTheme="minorHAnsi" w:hAnsiTheme="minorHAnsi" w:cstheme="minorHAnsi"/>
          <w:sz w:val="20"/>
        </w:rPr>
      </w:pPr>
    </w:p>
    <w:p w14:paraId="2731464E" w14:textId="77777777" w:rsidR="00ED239F" w:rsidRDefault="00ED239F" w:rsidP="00ED239F">
      <w:pPr>
        <w:rPr>
          <w:rFonts w:asciiTheme="minorHAnsi" w:hAnsiTheme="minorHAnsi" w:cstheme="minorHAnsi"/>
          <w:sz w:val="20"/>
        </w:rPr>
      </w:pPr>
    </w:p>
    <w:p w14:paraId="2862E24C" w14:textId="77777777" w:rsidR="00ED239F" w:rsidRPr="00A6238A" w:rsidRDefault="00ED239F" w:rsidP="00ED239F">
      <w:pPr>
        <w:rPr>
          <w:rFonts w:asciiTheme="minorHAnsi" w:hAnsiTheme="minorHAnsi" w:cstheme="minorHAnsi"/>
          <w:sz w:val="20"/>
        </w:rPr>
      </w:pPr>
    </w:p>
    <w:p w14:paraId="74904DC8"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Załączniki:</w:t>
      </w:r>
    </w:p>
    <w:p w14:paraId="5F04D921"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580AC158"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 nr 2 – Załącznik graficzny.</w:t>
      </w:r>
    </w:p>
    <w:p w14:paraId="2FA83E90"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Załącznik nr 3 -  Klauzula Informacyjna</w:t>
      </w:r>
    </w:p>
    <w:p w14:paraId="6474DBDF" w14:textId="77777777" w:rsidR="00ED239F" w:rsidRPr="00A6238A" w:rsidRDefault="00ED239F" w:rsidP="00ED239F">
      <w:pPr>
        <w:rPr>
          <w:rFonts w:asciiTheme="minorHAnsi" w:hAnsiTheme="minorHAnsi" w:cstheme="minorHAnsi"/>
          <w:sz w:val="20"/>
        </w:rPr>
      </w:pPr>
    </w:p>
    <w:p w14:paraId="7223F7BD" w14:textId="77777777" w:rsidR="00ED239F" w:rsidRPr="00A6238A" w:rsidRDefault="00ED239F" w:rsidP="00ED239F">
      <w:pPr>
        <w:rPr>
          <w:rFonts w:asciiTheme="minorHAnsi" w:hAnsiTheme="minorHAnsi" w:cstheme="minorHAnsi"/>
          <w:sz w:val="20"/>
        </w:rPr>
      </w:pPr>
    </w:p>
    <w:p w14:paraId="68E405EB" w14:textId="77777777" w:rsidR="00ED239F" w:rsidRDefault="00ED239F" w:rsidP="00ED239F">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0EC3F6BE" w14:textId="77777777" w:rsidR="00ED239F" w:rsidRPr="0002462E" w:rsidRDefault="00ED239F" w:rsidP="00ED239F">
      <w:pPr>
        <w:rPr>
          <w:rFonts w:asciiTheme="minorHAnsi" w:hAnsiTheme="minorHAnsi" w:cstheme="minorHAnsi"/>
          <w:sz w:val="20"/>
        </w:rPr>
      </w:pPr>
    </w:p>
    <w:p w14:paraId="0EDD9FDB" w14:textId="77777777" w:rsidR="00ED239F" w:rsidRPr="0002462E" w:rsidRDefault="00ED239F" w:rsidP="00ED239F">
      <w:pPr>
        <w:rPr>
          <w:rFonts w:asciiTheme="minorHAnsi" w:hAnsiTheme="minorHAnsi" w:cstheme="minorHAnsi"/>
          <w:sz w:val="20"/>
        </w:rPr>
      </w:pPr>
    </w:p>
    <w:p w14:paraId="674A5D50" w14:textId="77777777" w:rsidR="00ED239F" w:rsidRPr="0002462E" w:rsidRDefault="00ED239F" w:rsidP="00ED239F">
      <w:pPr>
        <w:rPr>
          <w:rFonts w:asciiTheme="minorHAnsi" w:hAnsiTheme="minorHAnsi" w:cstheme="minorHAnsi"/>
          <w:sz w:val="20"/>
        </w:rPr>
      </w:pPr>
    </w:p>
    <w:p w14:paraId="2AEAAE37" w14:textId="77777777" w:rsidR="00ED239F" w:rsidRPr="0002462E" w:rsidRDefault="00ED239F" w:rsidP="00ED239F">
      <w:pPr>
        <w:rPr>
          <w:rFonts w:asciiTheme="minorHAnsi" w:hAnsiTheme="minorHAnsi" w:cstheme="minorHAnsi"/>
          <w:sz w:val="20"/>
        </w:rPr>
      </w:pPr>
    </w:p>
    <w:p w14:paraId="082A39E4" w14:textId="77777777" w:rsidR="00ED239F" w:rsidRPr="0002462E" w:rsidRDefault="00ED239F" w:rsidP="00ED239F">
      <w:pPr>
        <w:rPr>
          <w:rFonts w:asciiTheme="minorHAnsi" w:hAnsiTheme="minorHAnsi" w:cstheme="minorHAnsi"/>
          <w:sz w:val="20"/>
        </w:rPr>
      </w:pPr>
    </w:p>
    <w:p w14:paraId="56FBA55C" w14:textId="77777777" w:rsidR="00ED239F" w:rsidRPr="003A2610" w:rsidRDefault="00ED239F" w:rsidP="00ED239F">
      <w:pPr>
        <w:rPr>
          <w:rFonts w:asciiTheme="minorHAnsi" w:hAnsiTheme="minorHAnsi" w:cstheme="minorHAnsi"/>
          <w:b/>
          <w:sz w:val="20"/>
        </w:rPr>
      </w:pPr>
    </w:p>
    <w:p w14:paraId="0F03A9D8" w14:textId="77777777" w:rsidR="00ED239F" w:rsidRPr="00A6238A" w:rsidRDefault="00ED239F" w:rsidP="00ED239F">
      <w:pPr>
        <w:rPr>
          <w:rFonts w:asciiTheme="minorHAnsi" w:hAnsiTheme="minorHAnsi" w:cstheme="minorHAnsi"/>
          <w:sz w:val="20"/>
        </w:rPr>
      </w:pPr>
    </w:p>
    <w:p w14:paraId="1A977AC5" w14:textId="77777777" w:rsidR="00ED239F" w:rsidRPr="00A6238A" w:rsidRDefault="00ED239F" w:rsidP="00ED239F">
      <w:pPr>
        <w:rPr>
          <w:rFonts w:asciiTheme="minorHAnsi" w:hAnsiTheme="minorHAnsi" w:cstheme="minorHAnsi"/>
          <w:sz w:val="20"/>
        </w:rPr>
      </w:pPr>
    </w:p>
    <w:p w14:paraId="404D8CFE" w14:textId="77777777" w:rsidR="00ED239F" w:rsidRPr="00A6238A" w:rsidRDefault="00ED239F" w:rsidP="00ED239F">
      <w:pPr>
        <w:rPr>
          <w:rFonts w:asciiTheme="minorHAnsi" w:hAnsiTheme="minorHAnsi" w:cstheme="minorHAnsi"/>
          <w:sz w:val="20"/>
        </w:rPr>
      </w:pPr>
    </w:p>
    <w:p w14:paraId="7A26B34D" w14:textId="77777777" w:rsidR="00ED239F" w:rsidRPr="00A6238A" w:rsidRDefault="00ED239F" w:rsidP="00ED239F">
      <w:pPr>
        <w:rPr>
          <w:rFonts w:asciiTheme="minorHAnsi" w:hAnsiTheme="minorHAnsi" w:cstheme="minorHAnsi"/>
          <w:sz w:val="20"/>
        </w:rPr>
      </w:pPr>
    </w:p>
    <w:p w14:paraId="39B998AB" w14:textId="77777777" w:rsidR="00ED239F" w:rsidRPr="00A6238A" w:rsidRDefault="00ED239F" w:rsidP="00ED239F">
      <w:pPr>
        <w:rPr>
          <w:rFonts w:asciiTheme="minorHAnsi" w:hAnsiTheme="minorHAnsi" w:cstheme="minorHAnsi"/>
          <w:sz w:val="20"/>
        </w:rPr>
      </w:pPr>
    </w:p>
    <w:p w14:paraId="2022B02A" w14:textId="77777777" w:rsidR="00ED239F" w:rsidRPr="00A6238A" w:rsidRDefault="00ED239F" w:rsidP="00ED239F">
      <w:pPr>
        <w:rPr>
          <w:rFonts w:asciiTheme="minorHAnsi" w:hAnsiTheme="minorHAnsi" w:cstheme="minorHAnsi"/>
          <w:sz w:val="20"/>
        </w:rPr>
      </w:pPr>
    </w:p>
    <w:p w14:paraId="6DCCFF24" w14:textId="77777777" w:rsidR="00ED239F" w:rsidRPr="00A6238A" w:rsidRDefault="00ED239F" w:rsidP="00ED239F">
      <w:pPr>
        <w:rPr>
          <w:rFonts w:asciiTheme="minorHAnsi" w:hAnsiTheme="minorHAnsi" w:cstheme="minorHAnsi"/>
          <w:sz w:val="20"/>
        </w:rPr>
      </w:pPr>
    </w:p>
    <w:p w14:paraId="6C64F7A5" w14:textId="77777777" w:rsidR="00ED239F" w:rsidRPr="00A6238A" w:rsidRDefault="00ED239F" w:rsidP="00ED239F">
      <w:pPr>
        <w:rPr>
          <w:rFonts w:asciiTheme="minorHAnsi" w:hAnsiTheme="minorHAnsi" w:cstheme="minorHAnsi"/>
          <w:sz w:val="20"/>
        </w:rPr>
      </w:pPr>
      <w:r w:rsidRPr="007F1B03">
        <w:rPr>
          <w:rFonts w:asciiTheme="minorHAnsi" w:hAnsiTheme="minorHAnsi" w:cstheme="minorHAnsi"/>
          <w:b/>
          <w:bCs/>
          <w:iCs/>
          <w:sz w:val="20"/>
        </w:rPr>
        <w:t xml:space="preserve">Załącznik nr 1.4 do SWZ - </w:t>
      </w:r>
      <w:r w:rsidRPr="00EC1CD7">
        <w:rPr>
          <w:rFonts w:asciiTheme="minorHAnsi" w:hAnsiTheme="minorHAnsi" w:cstheme="minorHAnsi"/>
          <w:b/>
          <w:sz w:val="20"/>
        </w:rPr>
        <w:t>Wzór porozumienia o ustanowienie nieodpłatnej służebności przesyłu</w:t>
      </w:r>
    </w:p>
    <w:p w14:paraId="787D609C" w14:textId="77777777" w:rsidR="00ED239F" w:rsidRPr="00A6238A" w:rsidRDefault="00ED239F" w:rsidP="00ED239F">
      <w:pPr>
        <w:rPr>
          <w:rFonts w:asciiTheme="minorHAnsi" w:hAnsiTheme="minorHAnsi" w:cstheme="minorHAnsi"/>
          <w:sz w:val="20"/>
        </w:rPr>
      </w:pPr>
    </w:p>
    <w:p w14:paraId="7CF0419F" w14:textId="77777777" w:rsidR="00ED239F" w:rsidRPr="00B649C3" w:rsidRDefault="00ED239F" w:rsidP="00ED239F">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281261D5" w14:textId="77777777" w:rsidR="00ED239F" w:rsidRPr="00B649C3" w:rsidRDefault="00ED239F" w:rsidP="00ED239F">
      <w:pPr>
        <w:jc w:val="center"/>
        <w:rPr>
          <w:rFonts w:asciiTheme="minorHAnsi" w:hAnsiTheme="minorHAnsi" w:cstheme="minorHAnsi"/>
          <w:b/>
          <w:sz w:val="20"/>
          <w:u w:val="single"/>
        </w:rPr>
      </w:pPr>
    </w:p>
    <w:p w14:paraId="643FDF99"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zawarte w dniu .................................. w ………………………………………………… pomiędzy:</w:t>
      </w:r>
    </w:p>
    <w:p w14:paraId="0171EBC5"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0A6E895C"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4D984904"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a</w:t>
      </w:r>
    </w:p>
    <w:p w14:paraId="66360571" w14:textId="77777777" w:rsidR="00ED239F" w:rsidRPr="00B649C3" w:rsidRDefault="00ED239F" w:rsidP="00ED239F">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17BA042" w14:textId="77777777" w:rsidR="00ED239F" w:rsidRPr="00B649C3" w:rsidRDefault="00ED239F" w:rsidP="00ED239F">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3EBFE682" w14:textId="77777777" w:rsidR="00ED239F" w:rsidRPr="00B649C3" w:rsidRDefault="00ED239F" w:rsidP="00ED239F">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62FADD98" w14:textId="77777777" w:rsidR="00ED239F" w:rsidRPr="00B649C3" w:rsidRDefault="00ED239F" w:rsidP="00ED239F">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Legitymującą/ym  się dowodem osobistym  ..............................................</w:t>
      </w:r>
    </w:p>
    <w:p w14:paraId="4D13FE4A"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 xml:space="preserve">zwaną/ym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130F3035" w14:textId="77777777" w:rsidR="00ED239F" w:rsidRPr="00B649C3" w:rsidRDefault="00ED239F" w:rsidP="00ED239F">
      <w:pPr>
        <w:numPr>
          <w:ilvl w:val="0"/>
          <w:numId w:val="23"/>
        </w:numPr>
        <w:spacing w:after="200" w:line="276" w:lineRule="auto"/>
        <w:jc w:val="center"/>
        <w:rPr>
          <w:rFonts w:asciiTheme="minorHAnsi" w:hAnsiTheme="minorHAnsi" w:cstheme="minorHAnsi"/>
          <w:b/>
          <w:sz w:val="20"/>
        </w:rPr>
      </w:pPr>
    </w:p>
    <w:p w14:paraId="48B91421" w14:textId="77777777" w:rsidR="00ED239F" w:rsidRPr="00B649C3" w:rsidRDefault="00ED239F" w:rsidP="00ED239F">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7F461CA3" w14:textId="77777777" w:rsidR="00ED239F" w:rsidRPr="00B649C3" w:rsidRDefault="00ED239F" w:rsidP="00ED239F">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3FC59393" w14:textId="77777777" w:rsidR="00ED239F" w:rsidRPr="00B649C3" w:rsidRDefault="00ED239F" w:rsidP="00ED239F">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19BB39B5" w14:textId="77777777" w:rsidR="00ED239F" w:rsidRPr="00B649C3" w:rsidRDefault="00ED239F" w:rsidP="00ED239F">
      <w:pPr>
        <w:rPr>
          <w:rFonts w:asciiTheme="minorHAnsi" w:hAnsiTheme="minorHAnsi" w:cstheme="minorHAnsi"/>
          <w:sz w:val="20"/>
        </w:rPr>
      </w:pPr>
    </w:p>
    <w:p w14:paraId="3EA19D49" w14:textId="77777777" w:rsidR="00ED239F" w:rsidRPr="00B649C3" w:rsidRDefault="00ED239F" w:rsidP="00ED239F">
      <w:pPr>
        <w:jc w:val="center"/>
        <w:rPr>
          <w:rFonts w:asciiTheme="minorHAnsi" w:hAnsiTheme="minorHAnsi" w:cstheme="minorHAnsi"/>
          <w:b/>
          <w:sz w:val="20"/>
        </w:rPr>
      </w:pPr>
      <w:r w:rsidRPr="00B649C3">
        <w:rPr>
          <w:rFonts w:asciiTheme="minorHAnsi" w:hAnsiTheme="minorHAnsi" w:cstheme="minorHAnsi"/>
          <w:b/>
          <w:sz w:val="20"/>
        </w:rPr>
        <w:t>§2</w:t>
      </w:r>
    </w:p>
    <w:p w14:paraId="591BCCC3" w14:textId="77777777" w:rsidR="00ED239F" w:rsidRPr="00B649C3" w:rsidRDefault="00ED239F" w:rsidP="00ED239F">
      <w:pPr>
        <w:jc w:val="center"/>
        <w:rPr>
          <w:rFonts w:asciiTheme="minorHAnsi" w:hAnsiTheme="minorHAnsi" w:cstheme="minorHAnsi"/>
          <w:b/>
          <w:sz w:val="20"/>
        </w:rPr>
      </w:pPr>
    </w:p>
    <w:p w14:paraId="1A8B4D7A" w14:textId="7777777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PGE Dystrybucja S.A. z siedzibą w Lublinie</w:t>
      </w:r>
      <w:r w:rsidRPr="00B649C3">
        <w:rPr>
          <w:rFonts w:asciiTheme="minorHAnsi" w:eastAsiaTheme="minorHAnsi" w:hAnsiTheme="minorHAnsi" w:cstheme="minorHAnsi"/>
          <w:sz w:val="20"/>
        </w:rPr>
        <w:t xml:space="preserve"> nieodpłatną służebność przesyłu na nieruchomości /prawie użytkowania wieczystego, opisanej w § 1 ust.1, przy czym wykonywanie tego prawa ograniczać się będzie do wchodzącej w skład tej nieruchomości działki/działek  nr ………………….</w:t>
      </w:r>
    </w:p>
    <w:p w14:paraId="6D2805BA" w14:textId="7777777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 której mowa w ust.1 niniejszego paragrafu, będzie polegała na prawie korzystania z pasa gruntu na trasie przebiegu infrastruktury elektroenergetycznej, w tym: </w:t>
      </w:r>
    </w:p>
    <w:p w14:paraId="3370AA8E"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44BD857"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powierzchni gruntu pod słupową stacją transformatorową wraz z obrysem, przy pasie wykonywania służebności przesyłu o wymiarach ……x ….. , tj. o pow. ……m²,</w:t>
      </w:r>
    </w:p>
    <w:p w14:paraId="6CB73168"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4AEF5EA3" w14:textId="77777777" w:rsidR="00ED239F" w:rsidRPr="00B649C3" w:rsidRDefault="00ED239F" w:rsidP="00ED239F">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B649C3">
        <w:rPr>
          <w:rFonts w:asciiTheme="minorHAnsi" w:eastAsiaTheme="minorHAnsi" w:hAnsiTheme="minorHAnsi" w:cs="Arial"/>
          <w:b/>
          <w:sz w:val="20"/>
        </w:rPr>
        <w:t>.</w:t>
      </w:r>
    </w:p>
    <w:p w14:paraId="5C0E76CB" w14:textId="7777777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przesyłu nie będą dokonywane  nasadzenia drzew i krzewów. </w:t>
      </w:r>
    </w:p>
    <w:p w14:paraId="31F032F2" w14:textId="77777777" w:rsidR="00ED239F" w:rsidRPr="00B649C3" w:rsidRDefault="00ED239F" w:rsidP="00ED239F">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66DF48A6" w14:textId="77777777" w:rsidR="00ED239F" w:rsidRPr="00B649C3" w:rsidRDefault="00ED239F" w:rsidP="00ED239F">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1EF3073C" w14:textId="77777777" w:rsidR="00ED239F" w:rsidRPr="00B649C3" w:rsidRDefault="00ED239F" w:rsidP="00ED239F">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6C695718" w14:textId="77777777" w:rsidR="00ED239F" w:rsidRPr="00B649C3" w:rsidRDefault="00ED239F" w:rsidP="00ED239F">
      <w:pPr>
        <w:spacing w:line="360" w:lineRule="auto"/>
        <w:rPr>
          <w:rFonts w:asciiTheme="minorHAnsi" w:eastAsiaTheme="minorHAnsi" w:hAnsiTheme="minorHAnsi" w:cstheme="minorHAnsi"/>
          <w:strike/>
          <w:sz w:val="20"/>
          <w:highlight w:val="yellow"/>
        </w:rPr>
      </w:pPr>
    </w:p>
    <w:p w14:paraId="203F2CCE" w14:textId="77777777" w:rsidR="00ED239F" w:rsidRPr="00B649C3" w:rsidRDefault="00ED239F" w:rsidP="00ED239F">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32A6A2B1" w14:textId="77777777" w:rsidR="00ED239F" w:rsidRPr="00B649C3" w:rsidRDefault="00ED239F" w:rsidP="00ED239F">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przesyłu poniesie Inwestor. </w:t>
      </w:r>
    </w:p>
    <w:p w14:paraId="3DBC418F" w14:textId="77777777" w:rsidR="00ED239F" w:rsidRPr="00B649C3" w:rsidRDefault="00ED239F" w:rsidP="00ED239F">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3" w:author="Siotor-Goździk Izabela [PGE Dystr. O.Łódź]" w:date="2024-01-23T10:06:00Z">
        <w:r w:rsidRPr="00B649C3" w:rsidDel="007108D9">
          <w:rPr>
            <w:rFonts w:asciiTheme="minorHAnsi" w:eastAsiaTheme="minorHAnsi" w:hAnsiTheme="minorHAnsi" w:cstheme="minorHAnsi"/>
            <w:sz w:val="20"/>
          </w:rPr>
          <w:delText>.</w:delText>
        </w:r>
      </w:del>
    </w:p>
    <w:p w14:paraId="7A2BDBF2" w14:textId="77777777" w:rsidR="00ED239F" w:rsidRPr="00B649C3" w:rsidRDefault="00ED239F" w:rsidP="00ED239F">
      <w:pPr>
        <w:spacing w:line="360" w:lineRule="auto"/>
        <w:jc w:val="center"/>
        <w:rPr>
          <w:rFonts w:asciiTheme="minorHAnsi" w:eastAsiaTheme="minorHAnsi" w:hAnsiTheme="minorHAnsi" w:cstheme="minorHAnsi"/>
          <w:strike/>
          <w:sz w:val="20"/>
        </w:rPr>
      </w:pPr>
    </w:p>
    <w:p w14:paraId="7FA1BA50" w14:textId="77777777" w:rsidR="00ED239F" w:rsidRPr="00B649C3" w:rsidRDefault="00ED239F" w:rsidP="00ED239F">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7A758260" w14:textId="77777777" w:rsidR="00ED239F" w:rsidRPr="00B649C3" w:rsidRDefault="00ED239F" w:rsidP="00ED239F">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Pr="00B649C3">
        <w:rPr>
          <w:rFonts w:asciiTheme="minorHAnsi" w:eastAsiaTheme="minorHAnsi" w:hAnsiTheme="minorHAnsi" w:cstheme="minorHAnsi"/>
          <w:sz w:val="20"/>
        </w:rPr>
        <w:lastRenderedPageBreak/>
        <w:t xml:space="preserve">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09178BB3" w14:textId="77777777" w:rsidR="00ED239F" w:rsidRPr="00B649C3" w:rsidRDefault="00ED239F" w:rsidP="00ED239F">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6756F804" w14:textId="77777777" w:rsidR="00ED239F" w:rsidRPr="00B649C3" w:rsidRDefault="00ED239F" w:rsidP="00ED239F">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0E758ED1" w14:textId="77777777" w:rsidR="00ED239F" w:rsidRPr="00B649C3" w:rsidRDefault="00ED239F" w:rsidP="00ED239F">
      <w:pPr>
        <w:spacing w:line="360" w:lineRule="auto"/>
        <w:ind w:left="142"/>
        <w:contextualSpacing/>
        <w:rPr>
          <w:rFonts w:asciiTheme="minorHAnsi" w:eastAsiaTheme="minorHAnsi" w:hAnsiTheme="minorHAnsi" w:cstheme="minorHAnsi"/>
          <w:sz w:val="20"/>
        </w:rPr>
      </w:pPr>
    </w:p>
    <w:p w14:paraId="4EF4A7D7" w14:textId="77777777" w:rsidR="00ED239F" w:rsidRPr="00B649C3" w:rsidRDefault="00ED239F" w:rsidP="00ED239F">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1AD7BAA0" w14:textId="77777777" w:rsidR="00ED239F" w:rsidRPr="00B649C3" w:rsidRDefault="00ED239F" w:rsidP="00ED239F">
      <w:pPr>
        <w:spacing w:line="240" w:lineRule="auto"/>
        <w:jc w:val="center"/>
        <w:rPr>
          <w:rFonts w:asciiTheme="minorHAnsi" w:hAnsiTheme="minorHAnsi" w:cstheme="minorHAnsi"/>
          <w:b/>
          <w:sz w:val="20"/>
        </w:rPr>
      </w:pPr>
    </w:p>
    <w:p w14:paraId="611F4598"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07BDBE46"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1539460B"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140D9D4"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3FF17EF2"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E9FD717"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450B6AA4" w14:textId="77777777" w:rsidR="00ED239F" w:rsidRPr="00B649C3" w:rsidRDefault="00ED239F" w:rsidP="00ED239F">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206F4E3" w14:textId="77777777" w:rsidR="00ED239F" w:rsidRPr="00B649C3" w:rsidRDefault="00ED239F" w:rsidP="00ED239F">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lastRenderedPageBreak/>
        <w:t>W przypadku sprzedaży nieruchomość w całości lub części, do której odnosi się niniejsza umowa, Właściciel nieruchomości zobowiązuje się pisemnie poinformować przyszłego nabywcę o zawartych w niej zobowiązaniach.</w:t>
      </w:r>
    </w:p>
    <w:p w14:paraId="3FED841A"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§8</w:t>
      </w:r>
    </w:p>
    <w:p w14:paraId="15F1B8E8" w14:textId="77777777" w:rsidR="00ED239F" w:rsidRPr="00B649C3" w:rsidRDefault="00ED239F" w:rsidP="00ED239F">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754F5F7D" w14:textId="77777777" w:rsidR="00ED239F" w:rsidRPr="00B649C3" w:rsidRDefault="00ED239F" w:rsidP="00ED239F">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10F3BFE"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407D433C"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208924F9"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485C3109"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13D1F22D"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78445BE5"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71865F31" w14:textId="77777777" w:rsidR="00ED239F" w:rsidRPr="00B649C3" w:rsidRDefault="00ED239F" w:rsidP="00ED239F">
      <w:pPr>
        <w:spacing w:line="360" w:lineRule="auto"/>
        <w:rPr>
          <w:rFonts w:asciiTheme="minorHAnsi" w:hAnsiTheme="minorHAnsi" w:cstheme="minorHAnsi"/>
          <w:sz w:val="20"/>
        </w:rPr>
      </w:pPr>
    </w:p>
    <w:p w14:paraId="4AFED682"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2D780EDF"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71DF4C16"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1E76E859"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52BC57A7"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1E7B79C9" w14:textId="77777777" w:rsidR="00ED239F" w:rsidRPr="00B649C3" w:rsidRDefault="00ED239F" w:rsidP="00ED239F">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01FBDEE1" w14:textId="77777777" w:rsidR="00ED239F" w:rsidRPr="00B649C3" w:rsidRDefault="00ED239F" w:rsidP="00ED239F">
      <w:pPr>
        <w:spacing w:line="360" w:lineRule="auto"/>
        <w:rPr>
          <w:rFonts w:asciiTheme="minorHAnsi" w:hAnsiTheme="minorHAnsi" w:cstheme="minorHAnsi"/>
          <w:sz w:val="20"/>
        </w:rPr>
      </w:pPr>
    </w:p>
    <w:p w14:paraId="36A1FC76" w14:textId="77777777" w:rsidR="00ED239F" w:rsidRPr="00B649C3" w:rsidRDefault="00ED239F" w:rsidP="00ED239F">
      <w:pPr>
        <w:spacing w:after="200" w:line="276" w:lineRule="auto"/>
        <w:jc w:val="left"/>
        <w:rPr>
          <w:rFonts w:asciiTheme="minorHAnsi" w:eastAsiaTheme="minorHAnsi" w:hAnsiTheme="minorHAnsi" w:cstheme="minorBidi"/>
          <w:szCs w:val="22"/>
        </w:rPr>
      </w:pPr>
    </w:p>
    <w:p w14:paraId="7F5F0079" w14:textId="77777777" w:rsidR="00ED239F" w:rsidRPr="00A6238A" w:rsidRDefault="00ED239F" w:rsidP="00ED239F">
      <w:pPr>
        <w:rPr>
          <w:rFonts w:asciiTheme="minorHAnsi" w:hAnsiTheme="minorHAnsi" w:cstheme="minorHAnsi"/>
          <w:sz w:val="20"/>
        </w:rPr>
      </w:pPr>
    </w:p>
    <w:p w14:paraId="7AA22F58" w14:textId="77777777" w:rsidR="00ED239F" w:rsidRPr="00A6238A" w:rsidRDefault="00ED239F" w:rsidP="00ED239F">
      <w:pPr>
        <w:rPr>
          <w:rFonts w:asciiTheme="minorHAnsi" w:hAnsiTheme="minorHAnsi" w:cstheme="minorHAnsi"/>
          <w:sz w:val="20"/>
        </w:rPr>
      </w:pPr>
    </w:p>
    <w:p w14:paraId="3AFF39E1" w14:textId="77777777" w:rsidR="00ED239F" w:rsidRDefault="00ED239F" w:rsidP="00ED239F">
      <w:pPr>
        <w:rPr>
          <w:rFonts w:asciiTheme="minorHAnsi" w:hAnsiTheme="minorHAnsi" w:cstheme="minorHAnsi"/>
          <w:sz w:val="20"/>
        </w:rPr>
      </w:pPr>
    </w:p>
    <w:p w14:paraId="6C5C50C4" w14:textId="77777777" w:rsidR="00ED239F" w:rsidRDefault="00ED239F" w:rsidP="00ED239F">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C935BDA" w14:textId="77777777" w:rsidR="00ED239F" w:rsidRPr="007F1B03" w:rsidRDefault="00ED239F" w:rsidP="00ED239F">
      <w:pPr>
        <w:rPr>
          <w:rFonts w:asciiTheme="minorHAnsi" w:hAnsiTheme="minorHAnsi" w:cstheme="minorHAnsi"/>
          <w:b/>
          <w:bCs/>
          <w:iCs/>
          <w:sz w:val="20"/>
        </w:rPr>
      </w:pPr>
    </w:p>
    <w:p w14:paraId="2C377C5C" w14:textId="77777777" w:rsidR="00ED239F" w:rsidRPr="00A6238A" w:rsidRDefault="00ED239F" w:rsidP="00ED239F">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Pr="007F1B03">
        <w:rPr>
          <w:rFonts w:asciiTheme="minorHAnsi" w:hAnsiTheme="minorHAnsi" w:cstheme="minorHAnsi"/>
          <w:b/>
          <w:bCs/>
          <w:iCs/>
          <w:sz w:val="20"/>
        </w:rPr>
        <w:t xml:space="preserve"> do SWZ - </w:t>
      </w:r>
      <w:r w:rsidRPr="00EC1CD7">
        <w:rPr>
          <w:rFonts w:asciiTheme="minorHAnsi" w:hAnsiTheme="minorHAnsi" w:cstheme="minorHAnsi"/>
          <w:b/>
          <w:sz w:val="20"/>
        </w:rPr>
        <w:t>Wzór porozumienia o ustanowienie odpłatnej służebności przesyłu</w:t>
      </w:r>
    </w:p>
    <w:p w14:paraId="67AA97CE" w14:textId="77777777" w:rsidR="00ED239F" w:rsidRPr="007F1B03" w:rsidRDefault="00ED239F" w:rsidP="00ED239F">
      <w:pPr>
        <w:rPr>
          <w:rFonts w:asciiTheme="minorHAnsi" w:hAnsiTheme="minorHAnsi" w:cstheme="minorHAnsi"/>
          <w:b/>
          <w:bCs/>
          <w:iCs/>
          <w:sz w:val="20"/>
        </w:rPr>
      </w:pPr>
    </w:p>
    <w:p w14:paraId="168EB77E" w14:textId="77777777" w:rsidR="00ED239F" w:rsidRPr="00037857" w:rsidRDefault="00ED239F" w:rsidP="00ED239F">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7C2227B3" w14:textId="77777777" w:rsidR="00ED239F" w:rsidRPr="00037857" w:rsidRDefault="00ED239F" w:rsidP="00ED239F">
      <w:pPr>
        <w:jc w:val="center"/>
        <w:rPr>
          <w:rFonts w:asciiTheme="minorHAnsi" w:hAnsiTheme="minorHAnsi" w:cstheme="minorHAnsi"/>
          <w:b/>
          <w:sz w:val="20"/>
          <w:u w:val="single"/>
        </w:rPr>
      </w:pPr>
    </w:p>
    <w:p w14:paraId="4559F071"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zawarte w dniu .................................. w ………………………………………………… pomiędzy:</w:t>
      </w:r>
    </w:p>
    <w:p w14:paraId="266A06FA"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4C9A7C30" w14:textId="77777777" w:rsidR="00ED239F" w:rsidRPr="00037857" w:rsidRDefault="00ED239F" w:rsidP="00ED239F">
      <w:pPr>
        <w:rPr>
          <w:rFonts w:asciiTheme="minorHAnsi" w:hAnsiTheme="minorHAnsi" w:cstheme="minorHAnsi"/>
          <w:sz w:val="20"/>
        </w:rPr>
      </w:pPr>
    </w:p>
    <w:p w14:paraId="5D9B0F55"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20A81E2D"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a</w:t>
      </w:r>
    </w:p>
    <w:p w14:paraId="6C9A6635" w14:textId="77777777" w:rsidR="00ED239F" w:rsidRPr="00037857" w:rsidRDefault="00ED239F" w:rsidP="00ED239F">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7A4FF27E" w14:textId="77777777" w:rsidR="00ED239F" w:rsidRPr="00037857" w:rsidRDefault="00ED239F" w:rsidP="00ED239F">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6816B3B2" w14:textId="77777777" w:rsidR="00ED239F" w:rsidRPr="00037857" w:rsidRDefault="00ED239F" w:rsidP="00ED239F">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49F8B178" w14:textId="77777777" w:rsidR="00ED239F" w:rsidRPr="00037857" w:rsidRDefault="00ED239F" w:rsidP="00ED239F">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Legitymującą/ym  się dowodem osobistym  ..............................................</w:t>
      </w:r>
    </w:p>
    <w:p w14:paraId="64BD2175"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 xml:space="preserve">zwaną/ym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46B96FAD" w14:textId="77777777" w:rsidR="00ED239F" w:rsidRPr="00037857" w:rsidRDefault="00ED239F" w:rsidP="00ED239F">
      <w:pPr>
        <w:numPr>
          <w:ilvl w:val="0"/>
          <w:numId w:val="39"/>
        </w:numPr>
        <w:spacing w:after="200" w:line="276" w:lineRule="auto"/>
        <w:jc w:val="center"/>
        <w:rPr>
          <w:rFonts w:asciiTheme="minorHAnsi" w:hAnsiTheme="minorHAnsi" w:cstheme="minorHAnsi"/>
          <w:b/>
          <w:sz w:val="20"/>
        </w:rPr>
      </w:pPr>
    </w:p>
    <w:p w14:paraId="52FE2872" w14:textId="77777777" w:rsidR="00ED239F" w:rsidRPr="00037857" w:rsidRDefault="00ED239F" w:rsidP="00ED239F">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7B628D21" w14:textId="77777777" w:rsidR="00ED239F" w:rsidRPr="00037857" w:rsidRDefault="00ED239F" w:rsidP="00ED239F">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ECD2486" w14:textId="77777777" w:rsidR="00ED239F" w:rsidRPr="00037857" w:rsidRDefault="00ED239F" w:rsidP="00ED239F">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6EFEF421" w14:textId="77777777" w:rsidR="00ED239F" w:rsidRPr="00037857" w:rsidRDefault="00ED239F" w:rsidP="00ED239F">
      <w:pPr>
        <w:rPr>
          <w:rFonts w:asciiTheme="minorHAnsi" w:hAnsiTheme="minorHAnsi" w:cstheme="minorHAnsi"/>
          <w:sz w:val="20"/>
        </w:rPr>
      </w:pPr>
    </w:p>
    <w:p w14:paraId="45E892D2" w14:textId="77777777" w:rsidR="00ED239F" w:rsidRPr="00037857" w:rsidRDefault="00ED239F" w:rsidP="00ED239F">
      <w:pPr>
        <w:jc w:val="center"/>
        <w:rPr>
          <w:rFonts w:asciiTheme="minorHAnsi" w:hAnsiTheme="minorHAnsi" w:cstheme="minorHAnsi"/>
          <w:b/>
          <w:sz w:val="20"/>
        </w:rPr>
      </w:pPr>
      <w:r w:rsidRPr="00037857">
        <w:rPr>
          <w:rFonts w:asciiTheme="minorHAnsi" w:hAnsiTheme="minorHAnsi" w:cstheme="minorHAnsi"/>
          <w:b/>
          <w:sz w:val="20"/>
        </w:rPr>
        <w:t>§2</w:t>
      </w:r>
    </w:p>
    <w:p w14:paraId="06554D72" w14:textId="77777777" w:rsidR="00ED239F" w:rsidRPr="00037857" w:rsidRDefault="00ED239F" w:rsidP="00ED239F">
      <w:pPr>
        <w:jc w:val="center"/>
        <w:rPr>
          <w:rFonts w:asciiTheme="minorHAnsi" w:hAnsiTheme="minorHAnsi" w:cstheme="minorHAnsi"/>
          <w:b/>
          <w:sz w:val="20"/>
        </w:rPr>
      </w:pPr>
    </w:p>
    <w:p w14:paraId="1188C90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przesyłu na nieruchomości /prawie użytkowania wieczystego, opisanej w § 1 ust.1, przy czym wykonywanie tego prawa ograniczać się będzie do wchodzącej w skład tej nieruchomości działki/działek  nr ………………….</w:t>
      </w:r>
    </w:p>
    <w:p w14:paraId="47942D37"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 której mowa w ust.1 niniejszego paragrafu, będzie polegała na prawie korzystania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1A976881"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3D90E851"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powierzchni gruntu pod słupową stacją transformatorową wraz z obrysem, przy pasie wykonywania służebności przesyłu o wymiarach ……x ….. , tj. o pow. ……m²,</w:t>
      </w:r>
    </w:p>
    <w:p w14:paraId="7B2D41E4"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1245B93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037857">
        <w:rPr>
          <w:rFonts w:asciiTheme="minorHAnsi" w:eastAsiaTheme="minorHAnsi" w:hAnsiTheme="minorHAnsi" w:cs="Arial"/>
          <w:b/>
          <w:sz w:val="20"/>
        </w:rPr>
        <w:t>.</w:t>
      </w:r>
    </w:p>
    <w:p w14:paraId="17DE864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przesyłu nie będą dokonywane  nasadzenia drzew i krzewów. </w:t>
      </w:r>
    </w:p>
    <w:p w14:paraId="4ED17CAD"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55A8C580" w14:textId="77777777" w:rsidR="00ED239F" w:rsidRPr="00037857" w:rsidRDefault="00ED239F" w:rsidP="00ED239F">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46AD925F"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przesyłu </w:t>
      </w:r>
      <w:r w:rsidRPr="00037857">
        <w:rPr>
          <w:rFonts w:asciiTheme="minorHAnsi" w:eastAsiaTheme="minorHAnsi" w:hAnsiTheme="minorHAnsi" w:cstheme="minorHAnsi"/>
          <w:sz w:val="20"/>
        </w:rPr>
        <w:br/>
        <w:t>Inwestor zapłaci Właścicielowi nieruchomości jednorazowo wynagrodzenie w kwocie ………………..zł (słownie złotych:…………………………………………………………………).</w:t>
      </w:r>
    </w:p>
    <w:p w14:paraId="0BD51C4F"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najpóźniej w terminie 30 dni od dnia podpisania przez Właściciela nieruchomości  aktu notarialnego  zawierającego oświadczenie o ustanowieniu służebności przesyłu,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09ABB55B"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przesyłu w ciągu 30 dni od daty powiadomienia przez Inwestora. </w:t>
      </w:r>
      <w:r w:rsidRPr="00037857">
        <w:rPr>
          <w:rFonts w:asciiTheme="minorHAnsi" w:eastAsiaTheme="minorHAnsi" w:hAnsiTheme="minorHAnsi" w:cstheme="minorHAnsi"/>
          <w:strike/>
          <w:sz w:val="20"/>
        </w:rPr>
        <w:t xml:space="preserve"> </w:t>
      </w:r>
    </w:p>
    <w:p w14:paraId="1B590F72"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42B24269" w14:textId="77777777" w:rsidR="00ED239F" w:rsidRPr="00037857" w:rsidRDefault="00ED239F" w:rsidP="00ED239F">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4BAA8040" w14:textId="77777777" w:rsidR="00ED239F" w:rsidRPr="00037857" w:rsidRDefault="00ED239F" w:rsidP="00ED239F">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Koszty notarialne, koszty opłat sądowych tytułem niezbędnych wpisów w księgach wieczystych związane </w:t>
      </w:r>
      <w:r w:rsidRPr="00037857">
        <w:rPr>
          <w:rFonts w:asciiTheme="minorHAnsi" w:eastAsiaTheme="minorHAnsi" w:hAnsiTheme="minorHAnsi" w:cstheme="minorHAnsi"/>
          <w:sz w:val="20"/>
        </w:rPr>
        <w:br/>
        <w:t>z ustanowieniem służebności przesyłu poniesie Inwestor.</w:t>
      </w:r>
    </w:p>
    <w:p w14:paraId="6706E360" w14:textId="77777777" w:rsidR="00ED239F" w:rsidRPr="00037857" w:rsidRDefault="00ED239F" w:rsidP="00ED239F">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Zapłata tych kosztów nastąpi w terminie 30 dni od daty wpływu faktury wraz z wypisem aktu notarialnego zawierającego oświadczenie o ustanowieniu służebności przesyłu, do kancelarii Oddziału Łódź albo właściwego Rejonu Energetycznego.</w:t>
      </w:r>
    </w:p>
    <w:p w14:paraId="0E4DC8B3" w14:textId="77777777" w:rsidR="00ED239F" w:rsidRPr="00037857" w:rsidRDefault="00ED239F" w:rsidP="00ED239F">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591920F1" w14:textId="77777777" w:rsidR="00ED239F" w:rsidRPr="00037857" w:rsidRDefault="00ED239F" w:rsidP="00ED239F">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341193F2" w14:textId="77777777" w:rsidR="00ED239F" w:rsidRPr="00037857" w:rsidRDefault="00ED239F" w:rsidP="00ED239F">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21656EF3" w14:textId="77777777" w:rsidR="00ED239F" w:rsidRPr="00037857" w:rsidRDefault="00ED239F" w:rsidP="00ED239F">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4B5E376B" w14:textId="77777777" w:rsidR="00ED239F" w:rsidRPr="00037857" w:rsidRDefault="00ED239F" w:rsidP="00ED239F">
      <w:pPr>
        <w:tabs>
          <w:tab w:val="left" w:pos="142"/>
        </w:tabs>
        <w:spacing w:line="360" w:lineRule="auto"/>
        <w:ind w:left="142"/>
        <w:rPr>
          <w:rFonts w:asciiTheme="minorHAnsi" w:eastAsiaTheme="minorHAnsi" w:hAnsiTheme="minorHAnsi" w:cstheme="minorHAnsi"/>
          <w:sz w:val="20"/>
        </w:rPr>
      </w:pPr>
    </w:p>
    <w:p w14:paraId="7880E739" w14:textId="77777777" w:rsidR="00ED239F" w:rsidRPr="00037857" w:rsidRDefault="00ED239F" w:rsidP="00ED239F">
      <w:pPr>
        <w:jc w:val="center"/>
        <w:rPr>
          <w:rFonts w:asciiTheme="minorHAnsi" w:hAnsiTheme="minorHAnsi" w:cstheme="minorHAnsi"/>
          <w:b/>
          <w:sz w:val="20"/>
        </w:rPr>
      </w:pPr>
      <w:r w:rsidRPr="00037857">
        <w:rPr>
          <w:rFonts w:asciiTheme="minorHAnsi" w:hAnsiTheme="minorHAnsi" w:cstheme="minorHAnsi"/>
          <w:b/>
          <w:sz w:val="20"/>
        </w:rPr>
        <w:t>§6</w:t>
      </w:r>
    </w:p>
    <w:p w14:paraId="0433705E" w14:textId="77777777" w:rsidR="00ED239F" w:rsidRPr="00037857" w:rsidRDefault="00ED239F" w:rsidP="00ED239F">
      <w:pPr>
        <w:rPr>
          <w:rFonts w:asciiTheme="minorHAnsi" w:hAnsiTheme="minorHAnsi" w:cstheme="minorHAnsi"/>
          <w:b/>
          <w:sz w:val="20"/>
        </w:rPr>
      </w:pPr>
    </w:p>
    <w:p w14:paraId="446A86F6"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45C869C7"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348ECC0A"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5365FD1"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206BA00"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071A937B" w14:textId="77777777" w:rsidR="00ED239F" w:rsidRDefault="00ED239F" w:rsidP="00ED239F">
      <w:pPr>
        <w:spacing w:line="360" w:lineRule="auto"/>
        <w:ind w:left="720"/>
        <w:jc w:val="center"/>
        <w:rPr>
          <w:rFonts w:asciiTheme="minorHAnsi" w:hAnsiTheme="minorHAnsi" w:cstheme="minorHAnsi"/>
          <w:b/>
          <w:sz w:val="20"/>
        </w:rPr>
      </w:pPr>
    </w:p>
    <w:p w14:paraId="2198845E" w14:textId="77777777" w:rsidR="00ED239F" w:rsidRDefault="00ED239F" w:rsidP="00ED239F">
      <w:pPr>
        <w:spacing w:line="360" w:lineRule="auto"/>
        <w:ind w:left="720"/>
        <w:jc w:val="center"/>
        <w:rPr>
          <w:rFonts w:asciiTheme="minorHAnsi" w:hAnsiTheme="minorHAnsi" w:cstheme="minorHAnsi"/>
          <w:b/>
          <w:sz w:val="20"/>
        </w:rPr>
      </w:pPr>
    </w:p>
    <w:p w14:paraId="731AC3D7"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§7</w:t>
      </w:r>
    </w:p>
    <w:p w14:paraId="64D80A10" w14:textId="77777777" w:rsidR="00ED239F" w:rsidRPr="00037857" w:rsidRDefault="00ED239F" w:rsidP="00ED239F">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F06E480" w14:textId="77777777" w:rsidR="00ED239F" w:rsidRPr="00037857" w:rsidRDefault="00ED239F" w:rsidP="00ED239F">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Pr>
          <w:rFonts w:asciiTheme="minorHAnsi" w:hAnsiTheme="minorHAnsi" w:cstheme="minorHAnsi"/>
          <w:sz w:val="20"/>
        </w:rPr>
        <w:br/>
      </w:r>
      <w:r w:rsidRPr="00037857">
        <w:rPr>
          <w:rFonts w:asciiTheme="minorHAnsi" w:hAnsiTheme="minorHAnsi" w:cstheme="minorHAnsi"/>
          <w:sz w:val="20"/>
        </w:rPr>
        <w:t xml:space="preserve"> w niej zobowiązaniach.</w:t>
      </w:r>
    </w:p>
    <w:p w14:paraId="5678D06D" w14:textId="77777777" w:rsidR="00ED239F" w:rsidRPr="00037857" w:rsidRDefault="00ED239F" w:rsidP="00ED239F">
      <w:pPr>
        <w:spacing w:line="360" w:lineRule="auto"/>
        <w:rPr>
          <w:rFonts w:asciiTheme="minorHAnsi" w:hAnsiTheme="minorHAnsi" w:cstheme="minorHAnsi"/>
          <w:sz w:val="20"/>
        </w:rPr>
      </w:pPr>
    </w:p>
    <w:p w14:paraId="73E0BBD6" w14:textId="77777777" w:rsidR="00ED239F" w:rsidRPr="00037857" w:rsidRDefault="00ED239F" w:rsidP="00ED239F">
      <w:pPr>
        <w:spacing w:line="360" w:lineRule="auto"/>
        <w:rPr>
          <w:rFonts w:asciiTheme="minorHAnsi" w:hAnsiTheme="minorHAnsi" w:cstheme="minorHAnsi"/>
          <w:sz w:val="20"/>
        </w:rPr>
      </w:pPr>
    </w:p>
    <w:p w14:paraId="0F930392" w14:textId="77777777" w:rsidR="00ED239F" w:rsidRPr="00037857" w:rsidRDefault="00ED239F" w:rsidP="00ED239F">
      <w:pPr>
        <w:ind w:left="720"/>
        <w:jc w:val="center"/>
        <w:rPr>
          <w:rFonts w:asciiTheme="minorHAnsi" w:hAnsiTheme="minorHAnsi" w:cstheme="minorHAnsi"/>
          <w:b/>
          <w:sz w:val="20"/>
        </w:rPr>
      </w:pPr>
      <w:r w:rsidRPr="00037857">
        <w:rPr>
          <w:rFonts w:asciiTheme="minorHAnsi" w:hAnsiTheme="minorHAnsi" w:cstheme="minorHAnsi"/>
          <w:b/>
          <w:sz w:val="20"/>
        </w:rPr>
        <w:t>§8</w:t>
      </w:r>
    </w:p>
    <w:p w14:paraId="15FCB136" w14:textId="77777777" w:rsidR="00ED239F" w:rsidRPr="00037857" w:rsidRDefault="00ED239F" w:rsidP="00ED239F">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1A272ECD" w14:textId="77777777" w:rsidR="00ED239F" w:rsidRPr="00037857" w:rsidRDefault="00ED239F" w:rsidP="00ED239F">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C3B1B34"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28F8497"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46DE6182"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5C4F8B19"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29813DF"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4F3F5164"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4B223B13" w14:textId="77777777" w:rsidR="00ED239F" w:rsidRPr="00037857" w:rsidRDefault="00ED239F" w:rsidP="00ED239F">
      <w:pPr>
        <w:spacing w:line="360" w:lineRule="auto"/>
        <w:rPr>
          <w:rFonts w:asciiTheme="minorHAnsi" w:hAnsiTheme="minorHAnsi" w:cstheme="minorHAnsi"/>
          <w:sz w:val="20"/>
        </w:rPr>
      </w:pPr>
    </w:p>
    <w:p w14:paraId="7B412842"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0DB25C73"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0E914D9F"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775B75D2"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0AC3E7D0" w14:textId="77777777" w:rsidR="00ED239F" w:rsidRPr="00037857" w:rsidRDefault="00ED239F" w:rsidP="00ED239F">
      <w:pPr>
        <w:spacing w:line="360" w:lineRule="auto"/>
        <w:rPr>
          <w:rFonts w:asciiTheme="minorHAnsi" w:hAnsiTheme="minorHAnsi" w:cstheme="minorHAnsi"/>
          <w:sz w:val="20"/>
        </w:rPr>
      </w:pPr>
    </w:p>
    <w:p w14:paraId="18A0C70B"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6B00B87A" w14:textId="77777777" w:rsidR="00ED239F" w:rsidRPr="00037857" w:rsidRDefault="00ED239F" w:rsidP="00ED239F">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15B2051A" w14:textId="77777777" w:rsidR="00ED239F" w:rsidRPr="00037857" w:rsidRDefault="00ED239F" w:rsidP="00ED239F">
      <w:pPr>
        <w:rPr>
          <w:rFonts w:asciiTheme="minorHAnsi" w:hAnsiTheme="minorHAnsi" w:cstheme="minorHAnsi"/>
          <w:sz w:val="20"/>
        </w:rPr>
      </w:pPr>
    </w:p>
    <w:p w14:paraId="697A75C2" w14:textId="77777777" w:rsidR="00ED239F" w:rsidRPr="00037857" w:rsidRDefault="00ED239F" w:rsidP="00ED239F">
      <w:pPr>
        <w:rPr>
          <w:rFonts w:asciiTheme="minorHAnsi" w:hAnsiTheme="minorHAnsi" w:cstheme="minorHAnsi"/>
          <w:sz w:val="20"/>
        </w:rPr>
      </w:pPr>
    </w:p>
    <w:p w14:paraId="1A047FFA" w14:textId="77777777" w:rsidR="00ED239F" w:rsidRPr="00037857" w:rsidRDefault="00ED239F" w:rsidP="00ED239F">
      <w:pPr>
        <w:rPr>
          <w:rFonts w:asciiTheme="minorHAnsi" w:hAnsiTheme="minorHAnsi" w:cstheme="minorHAnsi"/>
          <w:sz w:val="20"/>
        </w:rPr>
      </w:pPr>
    </w:p>
    <w:p w14:paraId="39AE4DE5" w14:textId="77777777" w:rsidR="00ED239F" w:rsidRPr="00037857" w:rsidRDefault="00ED239F" w:rsidP="00ED239F">
      <w:pPr>
        <w:rPr>
          <w:rFonts w:asciiTheme="minorHAnsi" w:hAnsiTheme="minorHAnsi" w:cstheme="minorHAnsi"/>
          <w:sz w:val="20"/>
        </w:rPr>
      </w:pPr>
    </w:p>
    <w:p w14:paraId="6EEF2D3E" w14:textId="77777777" w:rsidR="00ED239F" w:rsidRPr="00037857" w:rsidRDefault="00ED239F" w:rsidP="00ED239F">
      <w:pPr>
        <w:rPr>
          <w:rFonts w:asciiTheme="minorHAnsi" w:hAnsiTheme="minorHAnsi" w:cstheme="minorHAnsi"/>
          <w:sz w:val="20"/>
        </w:rPr>
      </w:pPr>
    </w:p>
    <w:p w14:paraId="68A7A8AB" w14:textId="77777777" w:rsidR="00ED239F" w:rsidRPr="00037857" w:rsidRDefault="00ED239F" w:rsidP="00ED239F">
      <w:pPr>
        <w:rPr>
          <w:rFonts w:asciiTheme="minorHAnsi" w:hAnsiTheme="minorHAnsi" w:cstheme="minorHAnsi"/>
          <w:sz w:val="20"/>
        </w:rPr>
      </w:pPr>
    </w:p>
    <w:p w14:paraId="02FE9FC9" w14:textId="77777777" w:rsidR="00ED239F" w:rsidRPr="00037857" w:rsidRDefault="00ED239F" w:rsidP="00ED239F">
      <w:pPr>
        <w:rPr>
          <w:rFonts w:asciiTheme="minorHAnsi" w:hAnsiTheme="minorHAnsi" w:cstheme="minorHAnsi"/>
          <w:sz w:val="20"/>
        </w:rPr>
      </w:pPr>
    </w:p>
    <w:p w14:paraId="7D449890" w14:textId="77777777" w:rsidR="00ED239F" w:rsidRPr="00037857" w:rsidRDefault="00ED239F" w:rsidP="00ED239F">
      <w:pPr>
        <w:spacing w:after="200" w:line="276" w:lineRule="auto"/>
        <w:jc w:val="left"/>
        <w:rPr>
          <w:rFonts w:asciiTheme="minorHAnsi" w:eastAsiaTheme="minorHAnsi" w:hAnsiTheme="minorHAnsi" w:cstheme="minorBidi"/>
          <w:szCs w:val="22"/>
        </w:rPr>
      </w:pPr>
    </w:p>
    <w:p w14:paraId="4B9DD582" w14:textId="77777777" w:rsidR="00ED239F" w:rsidRDefault="00ED239F" w:rsidP="00ED239F">
      <w:pPr>
        <w:rPr>
          <w:rFonts w:asciiTheme="minorHAnsi" w:hAnsiTheme="minorHAnsi" w:cstheme="minorHAnsi"/>
          <w:b/>
          <w:sz w:val="20"/>
        </w:rPr>
      </w:pPr>
    </w:p>
    <w:p w14:paraId="0114BD1D" w14:textId="77777777" w:rsidR="00ED239F" w:rsidRDefault="00ED239F" w:rsidP="00ED239F">
      <w:pPr>
        <w:rPr>
          <w:rFonts w:asciiTheme="minorHAnsi" w:hAnsiTheme="minorHAnsi" w:cstheme="minorHAnsi"/>
          <w:b/>
          <w:sz w:val="20"/>
        </w:rPr>
      </w:pPr>
    </w:p>
    <w:p w14:paraId="13A7AFB2" w14:textId="77777777" w:rsidR="00ED239F" w:rsidRDefault="00ED239F" w:rsidP="00ED239F">
      <w:pPr>
        <w:rPr>
          <w:rFonts w:asciiTheme="minorHAnsi" w:hAnsiTheme="minorHAnsi" w:cstheme="minorHAnsi"/>
          <w:b/>
          <w:sz w:val="20"/>
        </w:rPr>
      </w:pPr>
      <w:r w:rsidRPr="003A2610">
        <w:rPr>
          <w:rFonts w:asciiTheme="minorHAnsi" w:hAnsiTheme="minorHAnsi" w:cstheme="minorHAnsi"/>
          <w:b/>
          <w:sz w:val="20"/>
        </w:rPr>
        <w:t xml:space="preserve">Załącznik nr 1.6 </w:t>
      </w:r>
      <w:r>
        <w:rPr>
          <w:rFonts w:asciiTheme="minorHAnsi" w:hAnsiTheme="minorHAnsi" w:cstheme="minorHAnsi"/>
          <w:b/>
          <w:sz w:val="20"/>
        </w:rPr>
        <w:t xml:space="preserve">do SWZ – Wytyczne dla projektantów – układanie kabli SN metodą płużenia </w:t>
      </w:r>
    </w:p>
    <w:p w14:paraId="230BEEF2" w14:textId="77777777" w:rsidR="00ED239F" w:rsidRDefault="00ED239F" w:rsidP="00ED239F">
      <w:pPr>
        <w:rPr>
          <w:rFonts w:asciiTheme="minorHAnsi" w:hAnsiTheme="minorHAnsi" w:cstheme="minorHAnsi"/>
          <w:b/>
          <w:sz w:val="20"/>
        </w:rPr>
      </w:pPr>
    </w:p>
    <w:p w14:paraId="1080A42C" w14:textId="5DC1280A" w:rsidR="00BE0422" w:rsidRDefault="00BE0422" w:rsidP="007F1B03">
      <w:pPr>
        <w:rPr>
          <w:rFonts w:asciiTheme="minorHAnsi" w:hAnsiTheme="minorHAnsi" w:cstheme="minorHAnsi"/>
          <w:b/>
          <w:sz w:val="20"/>
        </w:rPr>
      </w:pPr>
    </w:p>
    <w:p w14:paraId="53E7106F" w14:textId="11E7EB21" w:rsidR="00BE0422" w:rsidRDefault="00BE0422" w:rsidP="007F1B03">
      <w:pPr>
        <w:rPr>
          <w:rFonts w:asciiTheme="minorHAnsi" w:hAnsiTheme="minorHAnsi" w:cstheme="minorHAnsi"/>
          <w:b/>
          <w:sz w:val="20"/>
        </w:rPr>
      </w:pPr>
    </w:p>
    <w:p w14:paraId="3CD2E0CF" w14:textId="73665DE8" w:rsidR="00BE0422" w:rsidRDefault="00BE0422" w:rsidP="007F1B03">
      <w:pPr>
        <w:rPr>
          <w:rFonts w:asciiTheme="minorHAnsi" w:hAnsiTheme="minorHAnsi" w:cstheme="minorHAnsi"/>
          <w:b/>
          <w:sz w:val="20"/>
        </w:rPr>
      </w:pPr>
    </w:p>
    <w:p w14:paraId="65D8CC91" w14:textId="49175947" w:rsidR="003A2610" w:rsidRDefault="003A2610" w:rsidP="003A2610">
      <w:pPr>
        <w:jc w:val="center"/>
        <w:rPr>
          <w:rFonts w:asciiTheme="minorHAnsi" w:hAnsiTheme="minorHAnsi" w:cstheme="minorHAnsi"/>
          <w:b/>
          <w:sz w:val="20"/>
          <w:u w:val="single"/>
        </w:rPr>
      </w:pPr>
    </w:p>
    <w:p w14:paraId="1FC8CFA3" w14:textId="14C496F8" w:rsidR="00D0430A" w:rsidRDefault="00D0430A" w:rsidP="003A2610">
      <w:pPr>
        <w:jc w:val="center"/>
        <w:rPr>
          <w:rFonts w:asciiTheme="minorHAnsi" w:hAnsiTheme="minorHAnsi" w:cstheme="minorHAnsi"/>
          <w:b/>
          <w:sz w:val="20"/>
          <w:u w:val="single"/>
        </w:rPr>
      </w:pPr>
    </w:p>
    <w:p w14:paraId="2680C336" w14:textId="794B71D3" w:rsidR="00D0430A" w:rsidRDefault="00D0430A" w:rsidP="003A2610">
      <w:pPr>
        <w:jc w:val="center"/>
        <w:rPr>
          <w:rFonts w:asciiTheme="minorHAnsi" w:hAnsiTheme="minorHAnsi" w:cstheme="minorHAnsi"/>
          <w:b/>
          <w:sz w:val="20"/>
          <w:u w:val="single"/>
        </w:rPr>
      </w:pPr>
    </w:p>
    <w:p w14:paraId="049301A4" w14:textId="5A284407" w:rsidR="007F1B03" w:rsidRDefault="007F1B03" w:rsidP="003A2610">
      <w:pPr>
        <w:jc w:val="center"/>
        <w:rPr>
          <w:rFonts w:asciiTheme="minorHAnsi" w:hAnsiTheme="minorHAnsi" w:cstheme="minorHAnsi"/>
          <w:b/>
          <w:sz w:val="20"/>
          <w:u w:val="single"/>
        </w:rPr>
      </w:pPr>
    </w:p>
    <w:p w14:paraId="55C6B50E" w14:textId="706FF089" w:rsidR="00BE0422" w:rsidRDefault="00BE0422" w:rsidP="003A2610">
      <w:pPr>
        <w:jc w:val="center"/>
        <w:rPr>
          <w:rFonts w:asciiTheme="minorHAnsi" w:hAnsiTheme="minorHAnsi" w:cstheme="minorHAnsi"/>
          <w:b/>
          <w:sz w:val="20"/>
          <w:u w:val="single"/>
        </w:rPr>
      </w:pPr>
    </w:p>
    <w:p w14:paraId="79702B27" w14:textId="557A54E3" w:rsidR="00BE0422" w:rsidRDefault="00BE0422" w:rsidP="00BE0422">
      <w:pPr>
        <w:jc w:val="center"/>
        <w:rPr>
          <w:rFonts w:asciiTheme="minorHAnsi" w:hAnsiTheme="minorHAnsi" w:cstheme="minorHAnsi"/>
          <w:b/>
          <w:sz w:val="20"/>
          <w:u w:val="single"/>
        </w:rPr>
      </w:pPr>
    </w:p>
    <w:p w14:paraId="1DE45F6F" w14:textId="77777777" w:rsidR="00BE0422" w:rsidRDefault="00BE0422" w:rsidP="003A2610">
      <w:pPr>
        <w:jc w:val="center"/>
        <w:rPr>
          <w:rFonts w:asciiTheme="minorHAnsi" w:hAnsiTheme="minorHAnsi" w:cstheme="minorHAnsi"/>
          <w:b/>
          <w:sz w:val="20"/>
          <w:u w:val="single"/>
        </w:rPr>
      </w:pPr>
    </w:p>
    <w:p w14:paraId="7018CF4E" w14:textId="5F75E43C" w:rsidR="00BE0422" w:rsidRDefault="00BE0422" w:rsidP="003A2610">
      <w:pPr>
        <w:jc w:val="center"/>
        <w:rPr>
          <w:rFonts w:asciiTheme="minorHAnsi" w:hAnsiTheme="minorHAnsi" w:cstheme="minorHAnsi"/>
          <w:b/>
          <w:sz w:val="20"/>
          <w:u w:val="single"/>
        </w:rPr>
      </w:pPr>
    </w:p>
    <w:p w14:paraId="48C1A963" w14:textId="0A2DE7CB" w:rsidR="00BE0422" w:rsidRDefault="00BE0422" w:rsidP="003A2610">
      <w:pPr>
        <w:jc w:val="center"/>
        <w:rPr>
          <w:rFonts w:asciiTheme="minorHAnsi" w:hAnsiTheme="minorHAnsi" w:cstheme="minorHAnsi"/>
          <w:b/>
          <w:sz w:val="20"/>
          <w:u w:val="single"/>
        </w:rPr>
      </w:pPr>
    </w:p>
    <w:p w14:paraId="1E221AB5" w14:textId="53E382D1" w:rsidR="00BE0422" w:rsidRDefault="00BE0422" w:rsidP="003A2610">
      <w:pPr>
        <w:jc w:val="center"/>
        <w:rPr>
          <w:rFonts w:asciiTheme="minorHAnsi" w:hAnsiTheme="minorHAnsi" w:cstheme="minorHAnsi"/>
          <w:b/>
          <w:sz w:val="20"/>
          <w:u w:val="single"/>
        </w:rPr>
      </w:pPr>
    </w:p>
    <w:sectPr w:rsidR="00BE0422" w:rsidSect="003A3376">
      <w:headerReference w:type="default" r:id="rId14"/>
      <w:footerReference w:type="default" r:id="rId15"/>
      <w:headerReference w:type="first" r:id="rId16"/>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028A60" w14:textId="77777777" w:rsidR="00B408AC" w:rsidRDefault="00B408AC" w:rsidP="004A302B">
      <w:pPr>
        <w:spacing w:line="240" w:lineRule="auto"/>
      </w:pPr>
      <w:r>
        <w:separator/>
      </w:r>
    </w:p>
  </w:endnote>
  <w:endnote w:type="continuationSeparator" w:id="0">
    <w:p w14:paraId="50B3BF41" w14:textId="77777777" w:rsidR="00B408AC" w:rsidRDefault="00B408A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D30456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80686">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80686">
      <w:rPr>
        <w:rFonts w:ascii="Calibri" w:hAnsi="Calibri"/>
        <w:bCs/>
        <w:noProof/>
        <w:sz w:val="16"/>
        <w:szCs w:val="16"/>
      </w:rPr>
      <w:t>18</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A4518" w14:textId="77777777" w:rsidR="00B408AC" w:rsidRDefault="00B408AC" w:rsidP="004A302B">
      <w:pPr>
        <w:spacing w:line="240" w:lineRule="auto"/>
      </w:pPr>
      <w:r>
        <w:separator/>
      </w:r>
    </w:p>
  </w:footnote>
  <w:footnote w:type="continuationSeparator" w:id="0">
    <w:p w14:paraId="7AD3FF15" w14:textId="77777777" w:rsidR="00B408AC" w:rsidRDefault="00B408AC" w:rsidP="004A302B">
      <w:pPr>
        <w:spacing w:line="240" w:lineRule="auto"/>
      </w:pPr>
      <w:r>
        <w:continuationSeparator/>
      </w:r>
    </w:p>
  </w:footnote>
  <w:footnote w:id="1">
    <w:p w14:paraId="58900E2A" w14:textId="77777777" w:rsidR="00ED239F" w:rsidRPr="00886648" w:rsidRDefault="00ED239F" w:rsidP="00ED239F">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297C458D" w14:textId="77777777" w:rsidR="00ED239F" w:rsidRPr="00886648" w:rsidRDefault="00ED239F" w:rsidP="00ED239F">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1F84FDC1" w14:textId="77777777" w:rsidR="00ED239F" w:rsidRPr="00886648" w:rsidRDefault="00ED239F" w:rsidP="00ED239F">
      <w:pPr>
        <w:pStyle w:val="Tekstprzypisudolnego"/>
        <w:rPr>
          <w:sz w:val="16"/>
          <w:szCs w:val="16"/>
        </w:rPr>
      </w:pPr>
      <w:r w:rsidRPr="00886648">
        <w:rPr>
          <w:rStyle w:val="Odwoanieprzypisudolnego"/>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1A50BEE1" w:rsidR="002369B6" w:rsidRPr="00B074C6" w:rsidRDefault="00B074C6" w:rsidP="00B074C6">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3B5152A0" wp14:editId="39DBA95B">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10E8F" w14:textId="1018503C" w:rsidR="00B074C6" w:rsidRDefault="00B074C6">
    <w:pPr>
      <w:pStyle w:val="Nagwek"/>
    </w:pPr>
  </w:p>
  <w:p w14:paraId="6D23F90A" w14:textId="4C0FB6D3" w:rsidR="00B074C6" w:rsidRDefault="00B074C6">
    <w:pPr>
      <w:pStyle w:val="Nagwek"/>
    </w:pPr>
    <w:r>
      <w:rPr>
        <w:noProof/>
        <w:lang w:eastAsia="pl-PL"/>
      </w:rPr>
      <w:drawing>
        <wp:inline distT="0" distB="0" distL="0" distR="0" wp14:anchorId="7DB60C9F" wp14:editId="4C0F18E3">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1A00EEAC"/>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4"/>
  </w:num>
  <w:num w:numId="2">
    <w:abstractNumId w:val="15"/>
  </w:num>
  <w:num w:numId="3">
    <w:abstractNumId w:val="18"/>
  </w:num>
  <w:num w:numId="4">
    <w:abstractNumId w:val="23"/>
  </w:num>
  <w:num w:numId="5">
    <w:abstractNumId w:val="27"/>
  </w:num>
  <w:num w:numId="6">
    <w:abstractNumId w:val="10"/>
  </w:num>
  <w:num w:numId="7">
    <w:abstractNumId w:val="17"/>
  </w:num>
  <w:num w:numId="8">
    <w:abstractNumId w:val="9"/>
  </w:num>
  <w:num w:numId="9">
    <w:abstractNumId w:val="38"/>
  </w:num>
  <w:num w:numId="10">
    <w:abstractNumId w:val="20"/>
  </w:num>
  <w:num w:numId="11">
    <w:abstractNumId w:val="19"/>
  </w:num>
  <w:num w:numId="12">
    <w:abstractNumId w:val="30"/>
  </w:num>
  <w:num w:numId="13">
    <w:abstractNumId w:val="28"/>
  </w:num>
  <w:num w:numId="14">
    <w:abstractNumId w:val="6"/>
  </w:num>
  <w:num w:numId="15">
    <w:abstractNumId w:val="12"/>
  </w:num>
  <w:num w:numId="16">
    <w:abstractNumId w:val="32"/>
  </w:num>
  <w:num w:numId="17">
    <w:abstractNumId w:val="5"/>
  </w:num>
  <w:num w:numId="18">
    <w:abstractNumId w:val="7"/>
  </w:num>
  <w:num w:numId="19">
    <w:abstractNumId w:val="33"/>
  </w:num>
  <w:num w:numId="20">
    <w:abstractNumId w:val="25"/>
  </w:num>
  <w:num w:numId="21">
    <w:abstractNumId w:val="40"/>
  </w:num>
  <w:num w:numId="22">
    <w:abstractNumId w:val="35"/>
  </w:num>
  <w:num w:numId="23">
    <w:abstractNumId w:val="29"/>
  </w:num>
  <w:num w:numId="24">
    <w:abstractNumId w:val="22"/>
  </w:num>
  <w:num w:numId="25">
    <w:abstractNumId w:val="39"/>
  </w:num>
  <w:num w:numId="26">
    <w:abstractNumId w:val="37"/>
  </w:num>
  <w:num w:numId="27">
    <w:abstractNumId w:val="21"/>
  </w:num>
  <w:num w:numId="28">
    <w:abstractNumId w:val="24"/>
  </w:num>
  <w:num w:numId="29">
    <w:abstractNumId w:val="31"/>
  </w:num>
  <w:num w:numId="30">
    <w:abstractNumId w:val="34"/>
  </w:num>
  <w:num w:numId="31">
    <w:abstractNumId w:val="4"/>
  </w:num>
  <w:num w:numId="32">
    <w:abstractNumId w:val="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6"/>
  </w:num>
  <w:num w:numId="36">
    <w:abstractNumId w:val="11"/>
  </w:num>
  <w:num w:numId="37">
    <w:abstractNumId w:val="13"/>
  </w:num>
  <w:num w:numId="38">
    <w:abstractNumId w:val="3"/>
  </w:num>
  <w:num w:numId="39">
    <w:abstractNumId w:val="26"/>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467E"/>
    <w:rsid w:val="0003633A"/>
    <w:rsid w:val="00037857"/>
    <w:rsid w:val="0004020B"/>
    <w:rsid w:val="0004030B"/>
    <w:rsid w:val="00040735"/>
    <w:rsid w:val="0004075E"/>
    <w:rsid w:val="00040E3C"/>
    <w:rsid w:val="0004124A"/>
    <w:rsid w:val="00041656"/>
    <w:rsid w:val="00041920"/>
    <w:rsid w:val="000419EA"/>
    <w:rsid w:val="0004214C"/>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1AF"/>
    <w:rsid w:val="00082C2E"/>
    <w:rsid w:val="00083F05"/>
    <w:rsid w:val="00084857"/>
    <w:rsid w:val="0008582E"/>
    <w:rsid w:val="00086905"/>
    <w:rsid w:val="00086D98"/>
    <w:rsid w:val="00090541"/>
    <w:rsid w:val="00092A66"/>
    <w:rsid w:val="00094DCE"/>
    <w:rsid w:val="0009533D"/>
    <w:rsid w:val="00096AC4"/>
    <w:rsid w:val="00096F2D"/>
    <w:rsid w:val="00097236"/>
    <w:rsid w:val="000A01C0"/>
    <w:rsid w:val="000A072E"/>
    <w:rsid w:val="000A2EBE"/>
    <w:rsid w:val="000A31C6"/>
    <w:rsid w:val="000A38FC"/>
    <w:rsid w:val="000A4621"/>
    <w:rsid w:val="000A488B"/>
    <w:rsid w:val="000A6207"/>
    <w:rsid w:val="000B20CA"/>
    <w:rsid w:val="000B2838"/>
    <w:rsid w:val="000B3117"/>
    <w:rsid w:val="000B36E9"/>
    <w:rsid w:val="000B37F5"/>
    <w:rsid w:val="000B4623"/>
    <w:rsid w:val="000B5CB4"/>
    <w:rsid w:val="000B6151"/>
    <w:rsid w:val="000B7143"/>
    <w:rsid w:val="000C0044"/>
    <w:rsid w:val="000C16FD"/>
    <w:rsid w:val="000C246E"/>
    <w:rsid w:val="000C2E11"/>
    <w:rsid w:val="000C3A88"/>
    <w:rsid w:val="000C550A"/>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383"/>
    <w:rsid w:val="000F0FF6"/>
    <w:rsid w:val="000F3815"/>
    <w:rsid w:val="000F58B6"/>
    <w:rsid w:val="000F5D37"/>
    <w:rsid w:val="000F77CE"/>
    <w:rsid w:val="00100052"/>
    <w:rsid w:val="0010053E"/>
    <w:rsid w:val="001007C3"/>
    <w:rsid w:val="00101C1B"/>
    <w:rsid w:val="00101D38"/>
    <w:rsid w:val="00101F51"/>
    <w:rsid w:val="00103712"/>
    <w:rsid w:val="001050AB"/>
    <w:rsid w:val="0010558D"/>
    <w:rsid w:val="00105610"/>
    <w:rsid w:val="001065FC"/>
    <w:rsid w:val="001116B5"/>
    <w:rsid w:val="00112269"/>
    <w:rsid w:val="00112825"/>
    <w:rsid w:val="00116321"/>
    <w:rsid w:val="001170F6"/>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3239"/>
    <w:rsid w:val="0016336C"/>
    <w:rsid w:val="00165652"/>
    <w:rsid w:val="00166625"/>
    <w:rsid w:val="00166E39"/>
    <w:rsid w:val="00167D1F"/>
    <w:rsid w:val="00171C78"/>
    <w:rsid w:val="001728F5"/>
    <w:rsid w:val="00173A31"/>
    <w:rsid w:val="001741FB"/>
    <w:rsid w:val="00174BE0"/>
    <w:rsid w:val="00175CDB"/>
    <w:rsid w:val="001764CF"/>
    <w:rsid w:val="00176B3E"/>
    <w:rsid w:val="001804D0"/>
    <w:rsid w:val="00181AD3"/>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15A7"/>
    <w:rsid w:val="001A23D7"/>
    <w:rsid w:val="001A269F"/>
    <w:rsid w:val="001A33A9"/>
    <w:rsid w:val="001A4CE9"/>
    <w:rsid w:val="001A65A8"/>
    <w:rsid w:val="001A70C2"/>
    <w:rsid w:val="001A7694"/>
    <w:rsid w:val="001A78F7"/>
    <w:rsid w:val="001B087C"/>
    <w:rsid w:val="001B0A76"/>
    <w:rsid w:val="001B22DF"/>
    <w:rsid w:val="001B24CC"/>
    <w:rsid w:val="001B396C"/>
    <w:rsid w:val="001B3E7F"/>
    <w:rsid w:val="001B5C6C"/>
    <w:rsid w:val="001B6ABA"/>
    <w:rsid w:val="001B7E8D"/>
    <w:rsid w:val="001C1156"/>
    <w:rsid w:val="001C2D48"/>
    <w:rsid w:val="001C4D26"/>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1F78"/>
    <w:rsid w:val="001E2A56"/>
    <w:rsid w:val="001E579C"/>
    <w:rsid w:val="001E5A5A"/>
    <w:rsid w:val="001E6355"/>
    <w:rsid w:val="001E7056"/>
    <w:rsid w:val="001F0CCF"/>
    <w:rsid w:val="001F0E64"/>
    <w:rsid w:val="001F1A05"/>
    <w:rsid w:val="001F31EA"/>
    <w:rsid w:val="001F3B6B"/>
    <w:rsid w:val="001F4478"/>
    <w:rsid w:val="001F4658"/>
    <w:rsid w:val="001F4BA5"/>
    <w:rsid w:val="001F60DA"/>
    <w:rsid w:val="001F6AB5"/>
    <w:rsid w:val="001F72C0"/>
    <w:rsid w:val="001F7A3D"/>
    <w:rsid w:val="001F7BE8"/>
    <w:rsid w:val="00201A92"/>
    <w:rsid w:val="00203100"/>
    <w:rsid w:val="00203292"/>
    <w:rsid w:val="00203373"/>
    <w:rsid w:val="00203C4B"/>
    <w:rsid w:val="00204C16"/>
    <w:rsid w:val="0020505A"/>
    <w:rsid w:val="002073F1"/>
    <w:rsid w:val="00211C1B"/>
    <w:rsid w:val="002124EA"/>
    <w:rsid w:val="00214352"/>
    <w:rsid w:val="0021629D"/>
    <w:rsid w:val="00216F55"/>
    <w:rsid w:val="0021765C"/>
    <w:rsid w:val="00221F2B"/>
    <w:rsid w:val="00222D29"/>
    <w:rsid w:val="00222F9F"/>
    <w:rsid w:val="00222FAA"/>
    <w:rsid w:val="002230B5"/>
    <w:rsid w:val="002240E4"/>
    <w:rsid w:val="00224766"/>
    <w:rsid w:val="00224BA8"/>
    <w:rsid w:val="00224F23"/>
    <w:rsid w:val="002254F6"/>
    <w:rsid w:val="00226040"/>
    <w:rsid w:val="00226CF8"/>
    <w:rsid w:val="00231021"/>
    <w:rsid w:val="00231BF0"/>
    <w:rsid w:val="002330DA"/>
    <w:rsid w:val="0023336C"/>
    <w:rsid w:val="002337D5"/>
    <w:rsid w:val="00233C69"/>
    <w:rsid w:val="00234000"/>
    <w:rsid w:val="002342F7"/>
    <w:rsid w:val="002355BB"/>
    <w:rsid w:val="00235FCD"/>
    <w:rsid w:val="002369B6"/>
    <w:rsid w:val="00240E10"/>
    <w:rsid w:val="00243D0F"/>
    <w:rsid w:val="002441E1"/>
    <w:rsid w:val="00244260"/>
    <w:rsid w:val="00245F53"/>
    <w:rsid w:val="00247908"/>
    <w:rsid w:val="0024792E"/>
    <w:rsid w:val="002511EE"/>
    <w:rsid w:val="002532C3"/>
    <w:rsid w:val="00253B8B"/>
    <w:rsid w:val="002548AD"/>
    <w:rsid w:val="00255149"/>
    <w:rsid w:val="00261683"/>
    <w:rsid w:val="00262365"/>
    <w:rsid w:val="0026273C"/>
    <w:rsid w:val="00262836"/>
    <w:rsid w:val="002633C2"/>
    <w:rsid w:val="00264883"/>
    <w:rsid w:val="00264972"/>
    <w:rsid w:val="002651FF"/>
    <w:rsid w:val="00265C9F"/>
    <w:rsid w:val="0026601C"/>
    <w:rsid w:val="0026700B"/>
    <w:rsid w:val="002671BC"/>
    <w:rsid w:val="00267616"/>
    <w:rsid w:val="002677DA"/>
    <w:rsid w:val="00267858"/>
    <w:rsid w:val="0027034A"/>
    <w:rsid w:val="00271154"/>
    <w:rsid w:val="002711C7"/>
    <w:rsid w:val="00273729"/>
    <w:rsid w:val="002739DD"/>
    <w:rsid w:val="00274508"/>
    <w:rsid w:val="0027456A"/>
    <w:rsid w:val="00274AB8"/>
    <w:rsid w:val="00275B02"/>
    <w:rsid w:val="002774CC"/>
    <w:rsid w:val="002776AC"/>
    <w:rsid w:val="00277F49"/>
    <w:rsid w:val="0028016B"/>
    <w:rsid w:val="00280C82"/>
    <w:rsid w:val="00280EBB"/>
    <w:rsid w:val="0028129B"/>
    <w:rsid w:val="00283455"/>
    <w:rsid w:val="0028464D"/>
    <w:rsid w:val="002859F3"/>
    <w:rsid w:val="00285F77"/>
    <w:rsid w:val="00286BAA"/>
    <w:rsid w:val="00286FE3"/>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4AD"/>
    <w:rsid w:val="00297F27"/>
    <w:rsid w:val="002A0792"/>
    <w:rsid w:val="002A1E74"/>
    <w:rsid w:val="002A347B"/>
    <w:rsid w:val="002A3ECF"/>
    <w:rsid w:val="002A5BC6"/>
    <w:rsid w:val="002A6128"/>
    <w:rsid w:val="002B0F0A"/>
    <w:rsid w:val="002B28AF"/>
    <w:rsid w:val="002B2A7B"/>
    <w:rsid w:val="002B2BB6"/>
    <w:rsid w:val="002B2E35"/>
    <w:rsid w:val="002B3312"/>
    <w:rsid w:val="002B3A0F"/>
    <w:rsid w:val="002B47EA"/>
    <w:rsid w:val="002B4BFC"/>
    <w:rsid w:val="002B4D64"/>
    <w:rsid w:val="002B5817"/>
    <w:rsid w:val="002B62C6"/>
    <w:rsid w:val="002B6F98"/>
    <w:rsid w:val="002B7808"/>
    <w:rsid w:val="002B7865"/>
    <w:rsid w:val="002C107F"/>
    <w:rsid w:val="002C3192"/>
    <w:rsid w:val="002C3573"/>
    <w:rsid w:val="002C5F28"/>
    <w:rsid w:val="002C62F5"/>
    <w:rsid w:val="002C6CE5"/>
    <w:rsid w:val="002C7E68"/>
    <w:rsid w:val="002D0273"/>
    <w:rsid w:val="002D1793"/>
    <w:rsid w:val="002D431C"/>
    <w:rsid w:val="002D58A4"/>
    <w:rsid w:val="002D6DB5"/>
    <w:rsid w:val="002D79DF"/>
    <w:rsid w:val="002E2F38"/>
    <w:rsid w:val="002E38BB"/>
    <w:rsid w:val="002E39C6"/>
    <w:rsid w:val="002E4B11"/>
    <w:rsid w:val="002E5592"/>
    <w:rsid w:val="002E561D"/>
    <w:rsid w:val="002E5638"/>
    <w:rsid w:val="002E69CF"/>
    <w:rsid w:val="002E6A9C"/>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719"/>
    <w:rsid w:val="003079D3"/>
    <w:rsid w:val="00311E7B"/>
    <w:rsid w:val="00312570"/>
    <w:rsid w:val="00312A60"/>
    <w:rsid w:val="0031343F"/>
    <w:rsid w:val="003135F5"/>
    <w:rsid w:val="00314589"/>
    <w:rsid w:val="0031587F"/>
    <w:rsid w:val="00321DD5"/>
    <w:rsid w:val="00325F85"/>
    <w:rsid w:val="00327148"/>
    <w:rsid w:val="00331973"/>
    <w:rsid w:val="0033270E"/>
    <w:rsid w:val="00333C26"/>
    <w:rsid w:val="00334A4C"/>
    <w:rsid w:val="003354D2"/>
    <w:rsid w:val="00335E18"/>
    <w:rsid w:val="00337033"/>
    <w:rsid w:val="00337F58"/>
    <w:rsid w:val="00340759"/>
    <w:rsid w:val="00340944"/>
    <w:rsid w:val="003416DA"/>
    <w:rsid w:val="00341A18"/>
    <w:rsid w:val="00341AAC"/>
    <w:rsid w:val="00345B10"/>
    <w:rsid w:val="00346CBC"/>
    <w:rsid w:val="003472D6"/>
    <w:rsid w:val="00350BB2"/>
    <w:rsid w:val="00350D63"/>
    <w:rsid w:val="00350E02"/>
    <w:rsid w:val="00351A3F"/>
    <w:rsid w:val="003536F1"/>
    <w:rsid w:val="003545BD"/>
    <w:rsid w:val="003551FC"/>
    <w:rsid w:val="00355D67"/>
    <w:rsid w:val="00356F74"/>
    <w:rsid w:val="00360A08"/>
    <w:rsid w:val="00360B7D"/>
    <w:rsid w:val="003629C9"/>
    <w:rsid w:val="00364149"/>
    <w:rsid w:val="0036497F"/>
    <w:rsid w:val="00364F57"/>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0859"/>
    <w:rsid w:val="0039187A"/>
    <w:rsid w:val="00392A83"/>
    <w:rsid w:val="00393905"/>
    <w:rsid w:val="003948A5"/>
    <w:rsid w:val="00395D26"/>
    <w:rsid w:val="00395FB1"/>
    <w:rsid w:val="0039667B"/>
    <w:rsid w:val="00396EE3"/>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5D7C"/>
    <w:rsid w:val="003F6611"/>
    <w:rsid w:val="003F6C86"/>
    <w:rsid w:val="003F702A"/>
    <w:rsid w:val="00402D6C"/>
    <w:rsid w:val="00403077"/>
    <w:rsid w:val="00403502"/>
    <w:rsid w:val="00406A25"/>
    <w:rsid w:val="00407783"/>
    <w:rsid w:val="004105E9"/>
    <w:rsid w:val="00410E4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1A13"/>
    <w:rsid w:val="00442359"/>
    <w:rsid w:val="0044403C"/>
    <w:rsid w:val="0044467A"/>
    <w:rsid w:val="00444E99"/>
    <w:rsid w:val="00446AD8"/>
    <w:rsid w:val="00447F18"/>
    <w:rsid w:val="00450155"/>
    <w:rsid w:val="00450710"/>
    <w:rsid w:val="00451434"/>
    <w:rsid w:val="00453FF7"/>
    <w:rsid w:val="00454917"/>
    <w:rsid w:val="00454EA7"/>
    <w:rsid w:val="00455618"/>
    <w:rsid w:val="004564E1"/>
    <w:rsid w:val="00456A89"/>
    <w:rsid w:val="00456D9B"/>
    <w:rsid w:val="00457F7E"/>
    <w:rsid w:val="004603F4"/>
    <w:rsid w:val="00461844"/>
    <w:rsid w:val="0046209E"/>
    <w:rsid w:val="004620F8"/>
    <w:rsid w:val="0046269E"/>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377F"/>
    <w:rsid w:val="0048437E"/>
    <w:rsid w:val="004859BD"/>
    <w:rsid w:val="00485DB0"/>
    <w:rsid w:val="00487AA0"/>
    <w:rsid w:val="004906EB"/>
    <w:rsid w:val="00490A97"/>
    <w:rsid w:val="004910E3"/>
    <w:rsid w:val="00491142"/>
    <w:rsid w:val="00491705"/>
    <w:rsid w:val="00491C5A"/>
    <w:rsid w:val="00491DF0"/>
    <w:rsid w:val="00491E3A"/>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CF3"/>
    <w:rsid w:val="004B5F30"/>
    <w:rsid w:val="004B6A92"/>
    <w:rsid w:val="004B78BB"/>
    <w:rsid w:val="004B7C5F"/>
    <w:rsid w:val="004C009E"/>
    <w:rsid w:val="004C1C4B"/>
    <w:rsid w:val="004C485B"/>
    <w:rsid w:val="004C4A0D"/>
    <w:rsid w:val="004C5E08"/>
    <w:rsid w:val="004C6B45"/>
    <w:rsid w:val="004D00F1"/>
    <w:rsid w:val="004D133C"/>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204"/>
    <w:rsid w:val="004F66B9"/>
    <w:rsid w:val="004F6F2C"/>
    <w:rsid w:val="004F75CF"/>
    <w:rsid w:val="004F7C92"/>
    <w:rsid w:val="004F7CF9"/>
    <w:rsid w:val="00501897"/>
    <w:rsid w:val="0050273F"/>
    <w:rsid w:val="00502D83"/>
    <w:rsid w:val="0050326B"/>
    <w:rsid w:val="00503485"/>
    <w:rsid w:val="00506052"/>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61E4"/>
    <w:rsid w:val="0053751B"/>
    <w:rsid w:val="00537956"/>
    <w:rsid w:val="00540974"/>
    <w:rsid w:val="00540CDC"/>
    <w:rsid w:val="00541F0C"/>
    <w:rsid w:val="005434FF"/>
    <w:rsid w:val="00546BF6"/>
    <w:rsid w:val="00547541"/>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6E6"/>
    <w:rsid w:val="00562B36"/>
    <w:rsid w:val="00562EF4"/>
    <w:rsid w:val="00563105"/>
    <w:rsid w:val="00563B46"/>
    <w:rsid w:val="00563B50"/>
    <w:rsid w:val="005669B3"/>
    <w:rsid w:val="0056761A"/>
    <w:rsid w:val="00570A04"/>
    <w:rsid w:val="005712F0"/>
    <w:rsid w:val="00574607"/>
    <w:rsid w:val="00574BD8"/>
    <w:rsid w:val="0057723F"/>
    <w:rsid w:val="00580686"/>
    <w:rsid w:val="00580F54"/>
    <w:rsid w:val="005834AF"/>
    <w:rsid w:val="00583908"/>
    <w:rsid w:val="005843BB"/>
    <w:rsid w:val="005845F2"/>
    <w:rsid w:val="00585723"/>
    <w:rsid w:val="00585EFB"/>
    <w:rsid w:val="00585F01"/>
    <w:rsid w:val="0058692F"/>
    <w:rsid w:val="005871F3"/>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B92"/>
    <w:rsid w:val="005C1E38"/>
    <w:rsid w:val="005C23BF"/>
    <w:rsid w:val="005C318B"/>
    <w:rsid w:val="005C36EC"/>
    <w:rsid w:val="005C489F"/>
    <w:rsid w:val="005C497A"/>
    <w:rsid w:val="005C58F1"/>
    <w:rsid w:val="005C68E6"/>
    <w:rsid w:val="005C6FDB"/>
    <w:rsid w:val="005C72F1"/>
    <w:rsid w:val="005C7A83"/>
    <w:rsid w:val="005C7DC0"/>
    <w:rsid w:val="005D06F2"/>
    <w:rsid w:val="005D07E4"/>
    <w:rsid w:val="005D2644"/>
    <w:rsid w:val="005D2A9E"/>
    <w:rsid w:val="005D3687"/>
    <w:rsid w:val="005D37C5"/>
    <w:rsid w:val="005D560F"/>
    <w:rsid w:val="005D5AF5"/>
    <w:rsid w:val="005D5E1C"/>
    <w:rsid w:val="005D609B"/>
    <w:rsid w:val="005D7714"/>
    <w:rsid w:val="005E0891"/>
    <w:rsid w:val="005E0E2D"/>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53D"/>
    <w:rsid w:val="00625938"/>
    <w:rsid w:val="00626752"/>
    <w:rsid w:val="006272FB"/>
    <w:rsid w:val="0062792A"/>
    <w:rsid w:val="00627B7D"/>
    <w:rsid w:val="006304A7"/>
    <w:rsid w:val="00630523"/>
    <w:rsid w:val="00631391"/>
    <w:rsid w:val="0063280A"/>
    <w:rsid w:val="00632B07"/>
    <w:rsid w:val="00632C23"/>
    <w:rsid w:val="00632F41"/>
    <w:rsid w:val="00633850"/>
    <w:rsid w:val="00633BBD"/>
    <w:rsid w:val="006348C9"/>
    <w:rsid w:val="0063516A"/>
    <w:rsid w:val="006371E2"/>
    <w:rsid w:val="00637544"/>
    <w:rsid w:val="006376AA"/>
    <w:rsid w:val="00640849"/>
    <w:rsid w:val="00645623"/>
    <w:rsid w:val="0064713F"/>
    <w:rsid w:val="0065074A"/>
    <w:rsid w:val="00650D35"/>
    <w:rsid w:val="00651CC4"/>
    <w:rsid w:val="00652603"/>
    <w:rsid w:val="006527F9"/>
    <w:rsid w:val="006534F2"/>
    <w:rsid w:val="006536DD"/>
    <w:rsid w:val="006537DA"/>
    <w:rsid w:val="006540CC"/>
    <w:rsid w:val="00655262"/>
    <w:rsid w:val="0065547D"/>
    <w:rsid w:val="00656B5A"/>
    <w:rsid w:val="00656E25"/>
    <w:rsid w:val="00657CE0"/>
    <w:rsid w:val="006600DF"/>
    <w:rsid w:val="006607AF"/>
    <w:rsid w:val="006619F7"/>
    <w:rsid w:val="0066308D"/>
    <w:rsid w:val="00663728"/>
    <w:rsid w:val="006652DD"/>
    <w:rsid w:val="0066557A"/>
    <w:rsid w:val="00666701"/>
    <w:rsid w:val="00666793"/>
    <w:rsid w:val="0066752C"/>
    <w:rsid w:val="00667625"/>
    <w:rsid w:val="00670205"/>
    <w:rsid w:val="00670A6B"/>
    <w:rsid w:val="0067145B"/>
    <w:rsid w:val="0067189A"/>
    <w:rsid w:val="00673AC7"/>
    <w:rsid w:val="00673E6B"/>
    <w:rsid w:val="00674AFB"/>
    <w:rsid w:val="0067570D"/>
    <w:rsid w:val="00676D80"/>
    <w:rsid w:val="0067721F"/>
    <w:rsid w:val="006810E0"/>
    <w:rsid w:val="00681E01"/>
    <w:rsid w:val="00682A4B"/>
    <w:rsid w:val="00683394"/>
    <w:rsid w:val="00685B7C"/>
    <w:rsid w:val="0068638D"/>
    <w:rsid w:val="0068677C"/>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D6D"/>
    <w:rsid w:val="00697668"/>
    <w:rsid w:val="006976F9"/>
    <w:rsid w:val="006A1242"/>
    <w:rsid w:val="006A19DA"/>
    <w:rsid w:val="006A28A2"/>
    <w:rsid w:val="006A3305"/>
    <w:rsid w:val="006A3621"/>
    <w:rsid w:val="006A3F7F"/>
    <w:rsid w:val="006A4A5A"/>
    <w:rsid w:val="006A5561"/>
    <w:rsid w:val="006A59F7"/>
    <w:rsid w:val="006B0C89"/>
    <w:rsid w:val="006B27F8"/>
    <w:rsid w:val="006B3F08"/>
    <w:rsid w:val="006B42C1"/>
    <w:rsid w:val="006B43F2"/>
    <w:rsid w:val="006B4440"/>
    <w:rsid w:val="006B46CD"/>
    <w:rsid w:val="006B778A"/>
    <w:rsid w:val="006B7D80"/>
    <w:rsid w:val="006C0240"/>
    <w:rsid w:val="006C042A"/>
    <w:rsid w:val="006C32B1"/>
    <w:rsid w:val="006C32D7"/>
    <w:rsid w:val="006C33CB"/>
    <w:rsid w:val="006C4030"/>
    <w:rsid w:val="006C4B6B"/>
    <w:rsid w:val="006C55D8"/>
    <w:rsid w:val="006C5803"/>
    <w:rsid w:val="006C5CAC"/>
    <w:rsid w:val="006C63E4"/>
    <w:rsid w:val="006C6DDE"/>
    <w:rsid w:val="006C7970"/>
    <w:rsid w:val="006D3DE6"/>
    <w:rsid w:val="006D630C"/>
    <w:rsid w:val="006D75E6"/>
    <w:rsid w:val="006D77AB"/>
    <w:rsid w:val="006D7DE8"/>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184"/>
    <w:rsid w:val="00711D36"/>
    <w:rsid w:val="00712338"/>
    <w:rsid w:val="007140FB"/>
    <w:rsid w:val="00716A25"/>
    <w:rsid w:val="00722DA7"/>
    <w:rsid w:val="00723157"/>
    <w:rsid w:val="00723DBB"/>
    <w:rsid w:val="00723F16"/>
    <w:rsid w:val="00724029"/>
    <w:rsid w:val="007260BB"/>
    <w:rsid w:val="00726536"/>
    <w:rsid w:val="007276F9"/>
    <w:rsid w:val="00727C4C"/>
    <w:rsid w:val="007304DE"/>
    <w:rsid w:val="00730560"/>
    <w:rsid w:val="00730FB0"/>
    <w:rsid w:val="00731E14"/>
    <w:rsid w:val="007328FA"/>
    <w:rsid w:val="00734385"/>
    <w:rsid w:val="00737EE5"/>
    <w:rsid w:val="00741AF7"/>
    <w:rsid w:val="00742E71"/>
    <w:rsid w:val="00743EAC"/>
    <w:rsid w:val="00744148"/>
    <w:rsid w:val="007451B6"/>
    <w:rsid w:val="007457F5"/>
    <w:rsid w:val="007475ED"/>
    <w:rsid w:val="00747CE8"/>
    <w:rsid w:val="00750F12"/>
    <w:rsid w:val="007510F6"/>
    <w:rsid w:val="00752D91"/>
    <w:rsid w:val="00753975"/>
    <w:rsid w:val="00753AE1"/>
    <w:rsid w:val="007545C9"/>
    <w:rsid w:val="00754761"/>
    <w:rsid w:val="0075703F"/>
    <w:rsid w:val="0075762D"/>
    <w:rsid w:val="007612A6"/>
    <w:rsid w:val="00761CC5"/>
    <w:rsid w:val="00762162"/>
    <w:rsid w:val="00762CB8"/>
    <w:rsid w:val="00764063"/>
    <w:rsid w:val="00764F20"/>
    <w:rsid w:val="00764F22"/>
    <w:rsid w:val="007656E2"/>
    <w:rsid w:val="007659E5"/>
    <w:rsid w:val="007706BE"/>
    <w:rsid w:val="00771351"/>
    <w:rsid w:val="007742B7"/>
    <w:rsid w:val="007746B4"/>
    <w:rsid w:val="00774DBC"/>
    <w:rsid w:val="007753E8"/>
    <w:rsid w:val="00777744"/>
    <w:rsid w:val="00780E0A"/>
    <w:rsid w:val="00782340"/>
    <w:rsid w:val="0078319C"/>
    <w:rsid w:val="00783534"/>
    <w:rsid w:val="007848A6"/>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6B2"/>
    <w:rsid w:val="007A5A0C"/>
    <w:rsid w:val="007A619C"/>
    <w:rsid w:val="007A6B8F"/>
    <w:rsid w:val="007B2E2F"/>
    <w:rsid w:val="007B372D"/>
    <w:rsid w:val="007B4086"/>
    <w:rsid w:val="007B4602"/>
    <w:rsid w:val="007B495D"/>
    <w:rsid w:val="007B5159"/>
    <w:rsid w:val="007B5AD2"/>
    <w:rsid w:val="007B5E7C"/>
    <w:rsid w:val="007B6A4B"/>
    <w:rsid w:val="007B6AA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3598"/>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06A8C"/>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9A9"/>
    <w:rsid w:val="00852219"/>
    <w:rsid w:val="008527CA"/>
    <w:rsid w:val="008530CC"/>
    <w:rsid w:val="00857C86"/>
    <w:rsid w:val="008616C1"/>
    <w:rsid w:val="0086173D"/>
    <w:rsid w:val="00862D0A"/>
    <w:rsid w:val="008634CD"/>
    <w:rsid w:val="00865E3B"/>
    <w:rsid w:val="00865F25"/>
    <w:rsid w:val="00867C48"/>
    <w:rsid w:val="008700D0"/>
    <w:rsid w:val="00870916"/>
    <w:rsid w:val="0087290E"/>
    <w:rsid w:val="0087310E"/>
    <w:rsid w:val="00876028"/>
    <w:rsid w:val="00876BC6"/>
    <w:rsid w:val="0087768A"/>
    <w:rsid w:val="00877A05"/>
    <w:rsid w:val="00877F1D"/>
    <w:rsid w:val="00877F8F"/>
    <w:rsid w:val="00880069"/>
    <w:rsid w:val="00880C90"/>
    <w:rsid w:val="00881138"/>
    <w:rsid w:val="00883EF2"/>
    <w:rsid w:val="00884205"/>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7F3"/>
    <w:rsid w:val="008B69B1"/>
    <w:rsid w:val="008B7004"/>
    <w:rsid w:val="008B7D9C"/>
    <w:rsid w:val="008C1260"/>
    <w:rsid w:val="008C127F"/>
    <w:rsid w:val="008C148B"/>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15B7"/>
    <w:rsid w:val="008E2410"/>
    <w:rsid w:val="008E36AA"/>
    <w:rsid w:val="008E6382"/>
    <w:rsid w:val="008E67F0"/>
    <w:rsid w:val="008E6AE6"/>
    <w:rsid w:val="008E6CC7"/>
    <w:rsid w:val="008E7F23"/>
    <w:rsid w:val="008F01BC"/>
    <w:rsid w:val="008F02C1"/>
    <w:rsid w:val="008F0335"/>
    <w:rsid w:val="008F06CD"/>
    <w:rsid w:val="008F0BEF"/>
    <w:rsid w:val="008F14AF"/>
    <w:rsid w:val="008F14B9"/>
    <w:rsid w:val="008F4401"/>
    <w:rsid w:val="008F5F40"/>
    <w:rsid w:val="008F657F"/>
    <w:rsid w:val="008F6C61"/>
    <w:rsid w:val="008F7429"/>
    <w:rsid w:val="00901B3E"/>
    <w:rsid w:val="00901F83"/>
    <w:rsid w:val="00902F35"/>
    <w:rsid w:val="009036B4"/>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42B"/>
    <w:rsid w:val="009235A1"/>
    <w:rsid w:val="00923BE8"/>
    <w:rsid w:val="009244D3"/>
    <w:rsid w:val="00925405"/>
    <w:rsid w:val="00925A9E"/>
    <w:rsid w:val="00926866"/>
    <w:rsid w:val="009268E8"/>
    <w:rsid w:val="009309A0"/>
    <w:rsid w:val="00931A94"/>
    <w:rsid w:val="00931EED"/>
    <w:rsid w:val="00933514"/>
    <w:rsid w:val="00934474"/>
    <w:rsid w:val="0093545B"/>
    <w:rsid w:val="009357A8"/>
    <w:rsid w:val="0093600E"/>
    <w:rsid w:val="009369F8"/>
    <w:rsid w:val="00937989"/>
    <w:rsid w:val="00937D51"/>
    <w:rsid w:val="00940033"/>
    <w:rsid w:val="0094051E"/>
    <w:rsid w:val="009413F6"/>
    <w:rsid w:val="00941783"/>
    <w:rsid w:val="00941F93"/>
    <w:rsid w:val="0094230B"/>
    <w:rsid w:val="00943676"/>
    <w:rsid w:val="009444FB"/>
    <w:rsid w:val="00944569"/>
    <w:rsid w:val="00944C1D"/>
    <w:rsid w:val="00946897"/>
    <w:rsid w:val="0095016D"/>
    <w:rsid w:val="0095096E"/>
    <w:rsid w:val="009510B5"/>
    <w:rsid w:val="009512ED"/>
    <w:rsid w:val="00951880"/>
    <w:rsid w:val="0095231D"/>
    <w:rsid w:val="009539CE"/>
    <w:rsid w:val="00955750"/>
    <w:rsid w:val="00955B2D"/>
    <w:rsid w:val="00956311"/>
    <w:rsid w:val="009600E6"/>
    <w:rsid w:val="009609DC"/>
    <w:rsid w:val="009613E2"/>
    <w:rsid w:val="00964788"/>
    <w:rsid w:val="009648AE"/>
    <w:rsid w:val="00964A1F"/>
    <w:rsid w:val="00964E5B"/>
    <w:rsid w:val="009652C4"/>
    <w:rsid w:val="009653CD"/>
    <w:rsid w:val="00967011"/>
    <w:rsid w:val="00967132"/>
    <w:rsid w:val="00970418"/>
    <w:rsid w:val="0097073C"/>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34ED"/>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D55"/>
    <w:rsid w:val="009D56D8"/>
    <w:rsid w:val="009D6736"/>
    <w:rsid w:val="009D6F12"/>
    <w:rsid w:val="009E00A8"/>
    <w:rsid w:val="009E0A55"/>
    <w:rsid w:val="009E1F91"/>
    <w:rsid w:val="009E219F"/>
    <w:rsid w:val="009E24E9"/>
    <w:rsid w:val="009E3AE6"/>
    <w:rsid w:val="009E50F7"/>
    <w:rsid w:val="009E5331"/>
    <w:rsid w:val="009E5CD6"/>
    <w:rsid w:val="009E6603"/>
    <w:rsid w:val="009F0540"/>
    <w:rsid w:val="009F064A"/>
    <w:rsid w:val="009F24E3"/>
    <w:rsid w:val="009F3904"/>
    <w:rsid w:val="009F3FBA"/>
    <w:rsid w:val="009F4ED6"/>
    <w:rsid w:val="009F5A16"/>
    <w:rsid w:val="009F66C9"/>
    <w:rsid w:val="009F6CAA"/>
    <w:rsid w:val="009F7891"/>
    <w:rsid w:val="00A013C6"/>
    <w:rsid w:val="00A01CCC"/>
    <w:rsid w:val="00A0223F"/>
    <w:rsid w:val="00A02F21"/>
    <w:rsid w:val="00A04863"/>
    <w:rsid w:val="00A06336"/>
    <w:rsid w:val="00A06EF8"/>
    <w:rsid w:val="00A07503"/>
    <w:rsid w:val="00A104C0"/>
    <w:rsid w:val="00A1074D"/>
    <w:rsid w:val="00A111A0"/>
    <w:rsid w:val="00A12FBB"/>
    <w:rsid w:val="00A138C2"/>
    <w:rsid w:val="00A13B95"/>
    <w:rsid w:val="00A13BD2"/>
    <w:rsid w:val="00A14EEF"/>
    <w:rsid w:val="00A15944"/>
    <w:rsid w:val="00A15C48"/>
    <w:rsid w:val="00A16E26"/>
    <w:rsid w:val="00A17C2C"/>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06E"/>
    <w:rsid w:val="00A3222A"/>
    <w:rsid w:val="00A33FF3"/>
    <w:rsid w:val="00A34673"/>
    <w:rsid w:val="00A348BC"/>
    <w:rsid w:val="00A35D96"/>
    <w:rsid w:val="00A371F7"/>
    <w:rsid w:val="00A3775C"/>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67"/>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824"/>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5E8F"/>
    <w:rsid w:val="00AA68A1"/>
    <w:rsid w:val="00AB1632"/>
    <w:rsid w:val="00AB5736"/>
    <w:rsid w:val="00AB5D04"/>
    <w:rsid w:val="00AB5E51"/>
    <w:rsid w:val="00AB62CD"/>
    <w:rsid w:val="00AB68B1"/>
    <w:rsid w:val="00AB6A7B"/>
    <w:rsid w:val="00AB6DE4"/>
    <w:rsid w:val="00AB6F87"/>
    <w:rsid w:val="00AB7C26"/>
    <w:rsid w:val="00AC0757"/>
    <w:rsid w:val="00AC0B63"/>
    <w:rsid w:val="00AC13BD"/>
    <w:rsid w:val="00AC230B"/>
    <w:rsid w:val="00AC2669"/>
    <w:rsid w:val="00AC310B"/>
    <w:rsid w:val="00AC3510"/>
    <w:rsid w:val="00AC37C8"/>
    <w:rsid w:val="00AD0BC7"/>
    <w:rsid w:val="00AD2645"/>
    <w:rsid w:val="00AD47D7"/>
    <w:rsid w:val="00AD5A66"/>
    <w:rsid w:val="00AD6553"/>
    <w:rsid w:val="00AE15F9"/>
    <w:rsid w:val="00AE19DD"/>
    <w:rsid w:val="00AE1D6E"/>
    <w:rsid w:val="00AE25E7"/>
    <w:rsid w:val="00AE2ABB"/>
    <w:rsid w:val="00AE2DAA"/>
    <w:rsid w:val="00AE2DB8"/>
    <w:rsid w:val="00AE36CA"/>
    <w:rsid w:val="00AE4684"/>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C30"/>
    <w:rsid w:val="00B06E16"/>
    <w:rsid w:val="00B06EE1"/>
    <w:rsid w:val="00B074C6"/>
    <w:rsid w:val="00B0761B"/>
    <w:rsid w:val="00B11056"/>
    <w:rsid w:val="00B12412"/>
    <w:rsid w:val="00B126F2"/>
    <w:rsid w:val="00B128B6"/>
    <w:rsid w:val="00B1308A"/>
    <w:rsid w:val="00B137F8"/>
    <w:rsid w:val="00B154E2"/>
    <w:rsid w:val="00B16FD2"/>
    <w:rsid w:val="00B1702B"/>
    <w:rsid w:val="00B174F8"/>
    <w:rsid w:val="00B20A96"/>
    <w:rsid w:val="00B20F22"/>
    <w:rsid w:val="00B225C0"/>
    <w:rsid w:val="00B226C8"/>
    <w:rsid w:val="00B22FAE"/>
    <w:rsid w:val="00B234A6"/>
    <w:rsid w:val="00B23DB2"/>
    <w:rsid w:val="00B241AF"/>
    <w:rsid w:val="00B27F57"/>
    <w:rsid w:val="00B30852"/>
    <w:rsid w:val="00B31C62"/>
    <w:rsid w:val="00B32391"/>
    <w:rsid w:val="00B33C61"/>
    <w:rsid w:val="00B346DC"/>
    <w:rsid w:val="00B34B99"/>
    <w:rsid w:val="00B352D2"/>
    <w:rsid w:val="00B35536"/>
    <w:rsid w:val="00B357E8"/>
    <w:rsid w:val="00B35A0F"/>
    <w:rsid w:val="00B36BAE"/>
    <w:rsid w:val="00B36DF0"/>
    <w:rsid w:val="00B408AC"/>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9C3"/>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2FA3"/>
    <w:rsid w:val="00B83212"/>
    <w:rsid w:val="00B8478F"/>
    <w:rsid w:val="00B85E16"/>
    <w:rsid w:val="00B86C4B"/>
    <w:rsid w:val="00B871B6"/>
    <w:rsid w:val="00B875B6"/>
    <w:rsid w:val="00B92C3B"/>
    <w:rsid w:val="00B93631"/>
    <w:rsid w:val="00B93845"/>
    <w:rsid w:val="00B9399E"/>
    <w:rsid w:val="00B94436"/>
    <w:rsid w:val="00B94AAB"/>
    <w:rsid w:val="00B94FCA"/>
    <w:rsid w:val="00B96ADB"/>
    <w:rsid w:val="00B973AE"/>
    <w:rsid w:val="00B975D9"/>
    <w:rsid w:val="00B97BFD"/>
    <w:rsid w:val="00BA0450"/>
    <w:rsid w:val="00BA045A"/>
    <w:rsid w:val="00BA35F6"/>
    <w:rsid w:val="00BA3B10"/>
    <w:rsid w:val="00BA4859"/>
    <w:rsid w:val="00BA4F3A"/>
    <w:rsid w:val="00BA5A5C"/>
    <w:rsid w:val="00BA5E4E"/>
    <w:rsid w:val="00BA6FF1"/>
    <w:rsid w:val="00BB0B40"/>
    <w:rsid w:val="00BB27C2"/>
    <w:rsid w:val="00BB287E"/>
    <w:rsid w:val="00BB3EA1"/>
    <w:rsid w:val="00BB42EE"/>
    <w:rsid w:val="00BB5F7C"/>
    <w:rsid w:val="00BB6FB0"/>
    <w:rsid w:val="00BC1318"/>
    <w:rsid w:val="00BC27C8"/>
    <w:rsid w:val="00BC29DD"/>
    <w:rsid w:val="00BC2DF1"/>
    <w:rsid w:val="00BC3FCD"/>
    <w:rsid w:val="00BC49EE"/>
    <w:rsid w:val="00BC4B72"/>
    <w:rsid w:val="00BC505C"/>
    <w:rsid w:val="00BC73E1"/>
    <w:rsid w:val="00BC792F"/>
    <w:rsid w:val="00BD0EF5"/>
    <w:rsid w:val="00BD26CD"/>
    <w:rsid w:val="00BD2CCB"/>
    <w:rsid w:val="00BD40D0"/>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8DB"/>
    <w:rsid w:val="00C00D5A"/>
    <w:rsid w:val="00C02144"/>
    <w:rsid w:val="00C02C75"/>
    <w:rsid w:val="00C033FC"/>
    <w:rsid w:val="00C03B48"/>
    <w:rsid w:val="00C03DAE"/>
    <w:rsid w:val="00C04797"/>
    <w:rsid w:val="00C047A3"/>
    <w:rsid w:val="00C048D7"/>
    <w:rsid w:val="00C049A1"/>
    <w:rsid w:val="00C05618"/>
    <w:rsid w:val="00C056A6"/>
    <w:rsid w:val="00C069E8"/>
    <w:rsid w:val="00C06C76"/>
    <w:rsid w:val="00C07E46"/>
    <w:rsid w:val="00C10063"/>
    <w:rsid w:val="00C10361"/>
    <w:rsid w:val="00C10376"/>
    <w:rsid w:val="00C10723"/>
    <w:rsid w:val="00C10E85"/>
    <w:rsid w:val="00C11808"/>
    <w:rsid w:val="00C128AE"/>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242"/>
    <w:rsid w:val="00C32775"/>
    <w:rsid w:val="00C339E1"/>
    <w:rsid w:val="00C33BAA"/>
    <w:rsid w:val="00C35B29"/>
    <w:rsid w:val="00C36255"/>
    <w:rsid w:val="00C36FD6"/>
    <w:rsid w:val="00C3760A"/>
    <w:rsid w:val="00C412D6"/>
    <w:rsid w:val="00C41484"/>
    <w:rsid w:val="00C428BE"/>
    <w:rsid w:val="00C431AC"/>
    <w:rsid w:val="00C46734"/>
    <w:rsid w:val="00C467E6"/>
    <w:rsid w:val="00C46EC5"/>
    <w:rsid w:val="00C50087"/>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1F3D"/>
    <w:rsid w:val="00C62B00"/>
    <w:rsid w:val="00C63783"/>
    <w:rsid w:val="00C65B49"/>
    <w:rsid w:val="00C661EE"/>
    <w:rsid w:val="00C66955"/>
    <w:rsid w:val="00C715D7"/>
    <w:rsid w:val="00C72074"/>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01D2"/>
    <w:rsid w:val="00CB2C41"/>
    <w:rsid w:val="00CB30B5"/>
    <w:rsid w:val="00CB310C"/>
    <w:rsid w:val="00CB40EB"/>
    <w:rsid w:val="00CB5799"/>
    <w:rsid w:val="00CB5B28"/>
    <w:rsid w:val="00CB6674"/>
    <w:rsid w:val="00CB7FC3"/>
    <w:rsid w:val="00CC1799"/>
    <w:rsid w:val="00CC431F"/>
    <w:rsid w:val="00CC5DD7"/>
    <w:rsid w:val="00CC6700"/>
    <w:rsid w:val="00CC68CB"/>
    <w:rsid w:val="00CC6A03"/>
    <w:rsid w:val="00CC6B83"/>
    <w:rsid w:val="00CC6BB1"/>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5DF"/>
    <w:rsid w:val="00CE69C1"/>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2A66"/>
    <w:rsid w:val="00D245A7"/>
    <w:rsid w:val="00D3114C"/>
    <w:rsid w:val="00D3122E"/>
    <w:rsid w:val="00D319DD"/>
    <w:rsid w:val="00D33389"/>
    <w:rsid w:val="00D35265"/>
    <w:rsid w:val="00D374E7"/>
    <w:rsid w:val="00D41914"/>
    <w:rsid w:val="00D42C86"/>
    <w:rsid w:val="00D42F0B"/>
    <w:rsid w:val="00D42FAF"/>
    <w:rsid w:val="00D4550A"/>
    <w:rsid w:val="00D46A1C"/>
    <w:rsid w:val="00D47A08"/>
    <w:rsid w:val="00D47D32"/>
    <w:rsid w:val="00D52AB1"/>
    <w:rsid w:val="00D54C02"/>
    <w:rsid w:val="00D5515E"/>
    <w:rsid w:val="00D568D6"/>
    <w:rsid w:val="00D60F88"/>
    <w:rsid w:val="00D61407"/>
    <w:rsid w:val="00D63620"/>
    <w:rsid w:val="00D648A8"/>
    <w:rsid w:val="00D649DA"/>
    <w:rsid w:val="00D64B22"/>
    <w:rsid w:val="00D654CA"/>
    <w:rsid w:val="00D65598"/>
    <w:rsid w:val="00D6594B"/>
    <w:rsid w:val="00D65F7C"/>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62F"/>
    <w:rsid w:val="00D93336"/>
    <w:rsid w:val="00D936DC"/>
    <w:rsid w:val="00D9632A"/>
    <w:rsid w:val="00D971D1"/>
    <w:rsid w:val="00D9799B"/>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5E3"/>
    <w:rsid w:val="00DB5B6D"/>
    <w:rsid w:val="00DB7B88"/>
    <w:rsid w:val="00DC051A"/>
    <w:rsid w:val="00DC0FD4"/>
    <w:rsid w:val="00DC15C7"/>
    <w:rsid w:val="00DC251C"/>
    <w:rsid w:val="00DC2816"/>
    <w:rsid w:val="00DC3FA0"/>
    <w:rsid w:val="00DC45DF"/>
    <w:rsid w:val="00DC5CD7"/>
    <w:rsid w:val="00DC6072"/>
    <w:rsid w:val="00DC7794"/>
    <w:rsid w:val="00DC77A2"/>
    <w:rsid w:val="00DC7E8A"/>
    <w:rsid w:val="00DD0ABE"/>
    <w:rsid w:val="00DD144B"/>
    <w:rsid w:val="00DD2B14"/>
    <w:rsid w:val="00DD31A2"/>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290"/>
    <w:rsid w:val="00E02675"/>
    <w:rsid w:val="00E03CC7"/>
    <w:rsid w:val="00E047A4"/>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5CDE"/>
    <w:rsid w:val="00E2673C"/>
    <w:rsid w:val="00E272C0"/>
    <w:rsid w:val="00E27692"/>
    <w:rsid w:val="00E27911"/>
    <w:rsid w:val="00E3070A"/>
    <w:rsid w:val="00E31920"/>
    <w:rsid w:val="00E3276D"/>
    <w:rsid w:val="00E337BA"/>
    <w:rsid w:val="00E33B67"/>
    <w:rsid w:val="00E342DD"/>
    <w:rsid w:val="00E34752"/>
    <w:rsid w:val="00E35257"/>
    <w:rsid w:val="00E356AB"/>
    <w:rsid w:val="00E35EC7"/>
    <w:rsid w:val="00E372A5"/>
    <w:rsid w:val="00E37346"/>
    <w:rsid w:val="00E378B9"/>
    <w:rsid w:val="00E408DF"/>
    <w:rsid w:val="00E41D99"/>
    <w:rsid w:val="00E42220"/>
    <w:rsid w:val="00E427BD"/>
    <w:rsid w:val="00E42B47"/>
    <w:rsid w:val="00E42C4A"/>
    <w:rsid w:val="00E44732"/>
    <w:rsid w:val="00E44BB1"/>
    <w:rsid w:val="00E46424"/>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280"/>
    <w:rsid w:val="00E75DF0"/>
    <w:rsid w:val="00E7632B"/>
    <w:rsid w:val="00E770AB"/>
    <w:rsid w:val="00E801DE"/>
    <w:rsid w:val="00E81367"/>
    <w:rsid w:val="00E8230E"/>
    <w:rsid w:val="00E82892"/>
    <w:rsid w:val="00E82DF1"/>
    <w:rsid w:val="00E831C3"/>
    <w:rsid w:val="00E85104"/>
    <w:rsid w:val="00E85487"/>
    <w:rsid w:val="00E85FEA"/>
    <w:rsid w:val="00E86CC1"/>
    <w:rsid w:val="00E90C02"/>
    <w:rsid w:val="00E90C95"/>
    <w:rsid w:val="00E9142F"/>
    <w:rsid w:val="00E93213"/>
    <w:rsid w:val="00E95C22"/>
    <w:rsid w:val="00E95DF3"/>
    <w:rsid w:val="00E96F37"/>
    <w:rsid w:val="00E97161"/>
    <w:rsid w:val="00E974F2"/>
    <w:rsid w:val="00E97A2C"/>
    <w:rsid w:val="00E97B22"/>
    <w:rsid w:val="00EA0469"/>
    <w:rsid w:val="00EA0560"/>
    <w:rsid w:val="00EA057F"/>
    <w:rsid w:val="00EA2F59"/>
    <w:rsid w:val="00EA3A0C"/>
    <w:rsid w:val="00EA3E21"/>
    <w:rsid w:val="00EA4D6B"/>
    <w:rsid w:val="00EA5926"/>
    <w:rsid w:val="00EA6484"/>
    <w:rsid w:val="00EB05F2"/>
    <w:rsid w:val="00EB0940"/>
    <w:rsid w:val="00EB0ADA"/>
    <w:rsid w:val="00EB0D46"/>
    <w:rsid w:val="00EB2044"/>
    <w:rsid w:val="00EB249F"/>
    <w:rsid w:val="00EB3B09"/>
    <w:rsid w:val="00EB430C"/>
    <w:rsid w:val="00EB51A7"/>
    <w:rsid w:val="00EB5DB1"/>
    <w:rsid w:val="00EB721C"/>
    <w:rsid w:val="00EB7AC1"/>
    <w:rsid w:val="00EC0935"/>
    <w:rsid w:val="00EC165E"/>
    <w:rsid w:val="00EC1CD7"/>
    <w:rsid w:val="00EC33C8"/>
    <w:rsid w:val="00EC4992"/>
    <w:rsid w:val="00EC4E3D"/>
    <w:rsid w:val="00EC6C1E"/>
    <w:rsid w:val="00EC6FDB"/>
    <w:rsid w:val="00ED0661"/>
    <w:rsid w:val="00ED0668"/>
    <w:rsid w:val="00ED1312"/>
    <w:rsid w:val="00ED22BE"/>
    <w:rsid w:val="00ED239F"/>
    <w:rsid w:val="00ED39EF"/>
    <w:rsid w:val="00ED3C0A"/>
    <w:rsid w:val="00ED53BB"/>
    <w:rsid w:val="00ED53E3"/>
    <w:rsid w:val="00ED5F43"/>
    <w:rsid w:val="00ED73DC"/>
    <w:rsid w:val="00ED7F10"/>
    <w:rsid w:val="00EE07DB"/>
    <w:rsid w:val="00EE20A5"/>
    <w:rsid w:val="00EE2117"/>
    <w:rsid w:val="00EE2D98"/>
    <w:rsid w:val="00EE30D7"/>
    <w:rsid w:val="00EE3DB1"/>
    <w:rsid w:val="00EE3FAA"/>
    <w:rsid w:val="00EE4B8A"/>
    <w:rsid w:val="00EE5F45"/>
    <w:rsid w:val="00EE76C8"/>
    <w:rsid w:val="00EE7E0A"/>
    <w:rsid w:val="00EF20BE"/>
    <w:rsid w:val="00EF7DD4"/>
    <w:rsid w:val="00F0010F"/>
    <w:rsid w:val="00F00B3C"/>
    <w:rsid w:val="00F0112B"/>
    <w:rsid w:val="00F011BC"/>
    <w:rsid w:val="00F023E1"/>
    <w:rsid w:val="00F02524"/>
    <w:rsid w:val="00F028A6"/>
    <w:rsid w:val="00F04407"/>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C00"/>
    <w:rsid w:val="00F42885"/>
    <w:rsid w:val="00F43C4D"/>
    <w:rsid w:val="00F4464B"/>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7C6"/>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94B64"/>
    <w:rsid w:val="00F95176"/>
    <w:rsid w:val="00F95D6C"/>
    <w:rsid w:val="00F963B0"/>
    <w:rsid w:val="00F9796B"/>
    <w:rsid w:val="00F97A80"/>
    <w:rsid w:val="00FA0252"/>
    <w:rsid w:val="00FA038E"/>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61DF"/>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Opis przedmiotu zamówienia dla cz. 4.docx</dmsv2BaseFileName>
    <dmsv2BaseDisplayName xmlns="http://schemas.microsoft.com/sharepoint/v3">Załącznik nr 1 do SWZ - Opis przedmiotu zamówienia dla cz. 4</dmsv2BaseDisplayName>
    <dmsv2SWPP2ObjectNumber xmlns="http://schemas.microsoft.com/sharepoint/v3">POST/DYS/OLD/GZ/02491/2025                        </dmsv2SWPP2ObjectNumber>
    <dmsv2SWPP2SumMD5 xmlns="http://schemas.microsoft.com/sharepoint/v3">786f47d4ef93ecccaaea4b299f36f31b</dmsv2SWPP2SumMD5>
    <dmsv2BaseMoved xmlns="http://schemas.microsoft.com/sharepoint/v3">false</dmsv2BaseMoved>
    <dmsv2BaseIsSensitive xmlns="http://schemas.microsoft.com/sharepoint/v3">true</dmsv2BaseIsSensitive>
    <dmsv2SWPP2IDSWPP2 xmlns="http://schemas.microsoft.com/sharepoint/v3">686109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22861647</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XD3KHSRJV2AP-1441292327-8234</_dlc_DocId>
    <_dlc_DocIdUrl xmlns="a19cb1c7-c5c7-46d4-85ae-d83685407bba">
      <Url>https://swpp2.dms.gkpge.pl/sites/38/_layouts/15/DocIdRedir.aspx?ID=XD3KHSRJV2AP-1441292327-8234</Url>
      <Description>XD3KHSRJV2AP-1441292327-8234</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5.xml><?xml version="1.0" encoding="utf-8"?>
<ds:datastoreItem xmlns:ds="http://schemas.openxmlformats.org/officeDocument/2006/customXml" ds:itemID="{51081E34-7306-48CC-8574-DFA64C97086F}"/>
</file>

<file path=customXml/itemProps6.xml><?xml version="1.0" encoding="utf-8"?>
<ds:datastoreItem xmlns:ds="http://schemas.openxmlformats.org/officeDocument/2006/customXml" ds:itemID="{FBD417F6-A19E-4092-A0FC-48B14F482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18</Pages>
  <Words>5250</Words>
  <Characters>31502</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Jarosz Klaudia [PGE Dystr. O.Łódź]</cp:lastModifiedBy>
  <cp:revision>125</cp:revision>
  <cp:lastPrinted>2021-02-26T13:14:00Z</cp:lastPrinted>
  <dcterms:created xsi:type="dcterms:W3CDTF">2024-12-03T12:37:00Z</dcterms:created>
  <dcterms:modified xsi:type="dcterms:W3CDTF">2025-07-07T06:15:00Z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4bb7032b-cd78-476a-a8fb-d1d0b2494e0e</vt:lpwstr>
  </property>
</Properties>
</file>